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17A24B90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42677FE5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48397ED8" w14:textId="77777777" w:rsidR="008972C3" w:rsidRDefault="008972C3" w:rsidP="003274DB"/>
    <w:p w14:paraId="60C412C3" w14:textId="77777777" w:rsidR="00D74AE1" w:rsidRDefault="00D74AE1" w:rsidP="003274DB"/>
    <w:p w14:paraId="5D10AB10" w14:textId="77777777" w:rsidR="0093492E" w:rsidRDefault="00D6577C" w:rsidP="0026038D">
      <w:pPr>
        <w:pStyle w:val="Documentnumber"/>
      </w:pPr>
      <w:del w:id="1" w:author="Tom" w:date="2020-03-31T15:21:00Z">
        <w:r w:rsidDel="0062026D">
          <w:delText>1016</w:delText>
        </w:r>
      </w:del>
      <w:ins w:id="2" w:author="Tom" w:date="2020-03-31T15:21:00Z">
        <w:r w:rsidR="0062026D">
          <w:t>XXXX</w:t>
        </w:r>
      </w:ins>
    </w:p>
    <w:p w14:paraId="637F780D" w14:textId="77777777" w:rsidR="0026038D" w:rsidRDefault="0026038D" w:rsidP="003274DB"/>
    <w:p w14:paraId="2C2D7280" w14:textId="77777777"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 w:rsidR="00116242">
        <w:t>OF MOBILE</w:t>
      </w:r>
      <w:r w:rsidR="00C11200">
        <w:t xml:space="preserve"> </w:t>
      </w:r>
      <w:r>
        <w:t>A</w:t>
      </w:r>
      <w:r w:rsidR="007F2FC9">
        <w:t xml:space="preserve">ids to navigatioN </w:t>
      </w:r>
    </w:p>
    <w:p w14:paraId="668E61ED" w14:textId="77777777" w:rsidR="00CF49CC" w:rsidRDefault="00CF49CC" w:rsidP="00D74AE1"/>
    <w:p w14:paraId="7F4FC199" w14:textId="77777777" w:rsidR="004E0BBB" w:rsidRDefault="004E0BBB" w:rsidP="00D74AE1"/>
    <w:p w14:paraId="31C2F821" w14:textId="77777777" w:rsidR="004E0BBB" w:rsidRDefault="004E0BBB" w:rsidP="00D74AE1"/>
    <w:p w14:paraId="1FB5D30C" w14:textId="77777777" w:rsidR="004E0BBB" w:rsidRDefault="004E0BBB" w:rsidP="00D74AE1"/>
    <w:p w14:paraId="1D6E2AA9" w14:textId="77777777" w:rsidR="004E0BBB" w:rsidRDefault="004E0BBB" w:rsidP="00D74AE1"/>
    <w:p w14:paraId="26674AD2" w14:textId="77777777" w:rsidR="004E0BBB" w:rsidRDefault="004E0BBB" w:rsidP="00D74AE1"/>
    <w:p w14:paraId="63AE2152" w14:textId="77777777" w:rsidR="004E0BBB" w:rsidRDefault="004E0BBB" w:rsidP="00D74AE1"/>
    <w:p w14:paraId="2A41281F" w14:textId="77777777" w:rsidR="004E0BBB" w:rsidRDefault="004E0BBB" w:rsidP="00D74AE1"/>
    <w:p w14:paraId="20AD053B" w14:textId="77777777" w:rsidR="004E0BBB" w:rsidRDefault="004E0BBB" w:rsidP="00D74AE1"/>
    <w:p w14:paraId="28AE655A" w14:textId="77777777" w:rsidR="004E0BBB" w:rsidRDefault="004E0BBB" w:rsidP="00D74AE1"/>
    <w:p w14:paraId="4572FB05" w14:textId="77777777" w:rsidR="004E0BBB" w:rsidRDefault="004E0BBB" w:rsidP="00D74AE1"/>
    <w:p w14:paraId="6714DA09" w14:textId="77777777" w:rsidR="004E0BBB" w:rsidRDefault="004E0BBB" w:rsidP="00D74AE1"/>
    <w:p w14:paraId="25FD88B4" w14:textId="77777777" w:rsidR="004E0BBB" w:rsidRDefault="004E0BBB" w:rsidP="00D74AE1"/>
    <w:p w14:paraId="0A72176B" w14:textId="77777777" w:rsidR="004E0BBB" w:rsidRDefault="004E0BBB" w:rsidP="00D74AE1"/>
    <w:p w14:paraId="55F915EC" w14:textId="77777777" w:rsidR="004E0BBB" w:rsidRDefault="004E0BBB" w:rsidP="00D74AE1"/>
    <w:p w14:paraId="4FCAE576" w14:textId="77777777" w:rsidR="004E0BBB" w:rsidRDefault="004E0BBB" w:rsidP="00D74AE1"/>
    <w:p w14:paraId="35D1BAD5" w14:textId="77777777" w:rsidR="004E0BBB" w:rsidRDefault="004E0BBB" w:rsidP="00D74AE1"/>
    <w:p w14:paraId="49F9447C" w14:textId="77777777" w:rsidR="00734BC6" w:rsidRDefault="00734BC6" w:rsidP="00D74AE1"/>
    <w:p w14:paraId="7AC53158" w14:textId="77777777" w:rsidR="004E0BBB" w:rsidRDefault="004E0BBB" w:rsidP="00D74AE1"/>
    <w:p w14:paraId="7A02F72C" w14:textId="77777777" w:rsidR="004E0BBB" w:rsidRDefault="004E0BBB" w:rsidP="00D74AE1"/>
    <w:p w14:paraId="5ED15D13" w14:textId="77777777" w:rsidR="004E0BBB" w:rsidRDefault="004E0BBB" w:rsidP="00D74AE1"/>
    <w:p w14:paraId="20EC991E" w14:textId="77777777" w:rsidR="004E0BBB" w:rsidRDefault="004E0BBB" w:rsidP="00D74AE1"/>
    <w:p w14:paraId="2FBAC700" w14:textId="77777777" w:rsidR="004E0BBB" w:rsidRDefault="004E0BBB" w:rsidP="00D74AE1"/>
    <w:p w14:paraId="2B712032" w14:textId="77777777" w:rsidR="004E0BBB" w:rsidRDefault="004E0BBB" w:rsidP="00D74AE1"/>
    <w:p w14:paraId="2DECE5CC" w14:textId="77777777" w:rsidR="004E0BBB" w:rsidRDefault="004E0BBB" w:rsidP="00D74AE1"/>
    <w:p w14:paraId="74388F75" w14:textId="77777777" w:rsidR="004E0BBB" w:rsidRDefault="004E0BBB" w:rsidP="00D74AE1"/>
    <w:p w14:paraId="38E47F3B" w14:textId="77777777" w:rsidR="004E0BBB" w:rsidRDefault="004E0BBB" w:rsidP="004E0BBB">
      <w:pPr>
        <w:pStyle w:val="Editionnumber"/>
      </w:pPr>
      <w:r>
        <w:lastRenderedPageBreak/>
        <w:t>Edition 1.0</w:t>
      </w:r>
    </w:p>
    <w:p w14:paraId="30F1BA80" w14:textId="77777777" w:rsidR="004E0BBB" w:rsidRDefault="00600C2B" w:rsidP="004E0BBB">
      <w:pPr>
        <w:pStyle w:val="Documentdate"/>
      </w:pPr>
      <w:r>
        <w:t>Document date</w:t>
      </w:r>
    </w:p>
    <w:p w14:paraId="269D2DDF" w14:textId="77777777" w:rsidR="00BC27F6" w:rsidRDefault="00BC27F6" w:rsidP="00D74AE1">
      <w:pPr>
        <w:sectPr w:rsidR="00BC27F6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76F59634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0587140A" w14:textId="77777777" w:rsidTr="005E4659">
        <w:tc>
          <w:tcPr>
            <w:tcW w:w="1908" w:type="dxa"/>
          </w:tcPr>
          <w:p w14:paraId="4690530F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29CF3E31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0E91AC2E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0D796B2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A18875F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A0E02C9" w14:textId="77777777"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14:paraId="568D8022" w14:textId="77777777" w:rsidR="00914E26" w:rsidRPr="00460028" w:rsidRDefault="007D26E2" w:rsidP="00914E26">
            <w:pPr>
              <w:pStyle w:val="Tabletext"/>
            </w:pPr>
            <w:proofErr w:type="spellStart"/>
            <w:r>
              <w:t>aaaaaaa</w:t>
            </w:r>
            <w:proofErr w:type="spellEnd"/>
          </w:p>
        </w:tc>
      </w:tr>
      <w:tr w:rsidR="005E4659" w:rsidRPr="00460028" w14:paraId="04FD2B0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6105FA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D3180A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F204B80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0FB46C1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F6817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4D708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E22BBA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AFFFD7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7A483C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61459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7B662FB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249550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9ABA69A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923633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DA15B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94D430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250A31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A8CD11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73E3A3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B8B48F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411299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175CC6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F2FE5AF" w14:textId="77777777" w:rsidR="00914E26" w:rsidRPr="00460028" w:rsidRDefault="00914E26" w:rsidP="00914E26">
            <w:pPr>
              <w:pStyle w:val="Tabletext"/>
            </w:pPr>
          </w:p>
        </w:tc>
      </w:tr>
    </w:tbl>
    <w:p w14:paraId="197BC04B" w14:textId="77777777" w:rsidR="00914E26" w:rsidRDefault="00914E26" w:rsidP="00D74AE1"/>
    <w:p w14:paraId="3BB0A3F4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7"/>
          <w:footerReference w:type="defaul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028EA262" w14:textId="77777777" w:rsidR="00F8616A" w:rsidRDefault="007F7361">
      <w:pPr>
        <w:pStyle w:val="TOC1"/>
        <w:rPr>
          <w:rFonts w:eastAsiaTheme="minorEastAsia"/>
          <w:b w:val="0"/>
          <w:color w:val="auto"/>
          <w:lang w:eastAsia="en-GB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F8616A" w:rsidRPr="009D08E0">
        <w:t>1.</w:t>
      </w:r>
      <w:r w:rsidR="00F8616A">
        <w:rPr>
          <w:rFonts w:eastAsiaTheme="minorEastAsia"/>
          <w:b w:val="0"/>
          <w:color w:val="auto"/>
          <w:lang w:eastAsia="en-GB"/>
        </w:rPr>
        <w:tab/>
      </w:r>
      <w:r w:rsidR="00F8616A">
        <w:t>INTRODUCTION</w:t>
      </w:r>
      <w:r w:rsidR="00F8616A">
        <w:tab/>
      </w:r>
      <w:r w:rsidR="00F8616A">
        <w:fldChar w:fldCharType="begin"/>
      </w:r>
      <w:r w:rsidR="00F8616A">
        <w:instrText xml:space="preserve"> PAGEREF _Toc36129788 \h </w:instrText>
      </w:r>
      <w:r w:rsidR="00F8616A">
        <w:fldChar w:fldCharType="separate"/>
      </w:r>
      <w:r w:rsidR="00F8616A">
        <w:t>5</w:t>
      </w:r>
      <w:r w:rsidR="00F8616A">
        <w:fldChar w:fldCharType="end"/>
      </w:r>
    </w:p>
    <w:p w14:paraId="34F83BCE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rPr>
          <w:lang w:eastAsia="de-DE"/>
        </w:rPr>
        <w:t>2.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rPr>
          <w:lang w:eastAsia="de-DE"/>
        </w:rPr>
        <w:t>SCOPE</w:t>
      </w:r>
      <w:r>
        <w:tab/>
      </w:r>
      <w:r>
        <w:fldChar w:fldCharType="begin"/>
      </w:r>
      <w:r>
        <w:instrText xml:space="preserve"> PAGEREF _Toc36129789 \h </w:instrText>
      </w:r>
      <w:r>
        <w:fldChar w:fldCharType="separate"/>
      </w:r>
      <w:r>
        <w:t>5</w:t>
      </w:r>
      <w:r>
        <w:fldChar w:fldCharType="end"/>
      </w:r>
    </w:p>
    <w:p w14:paraId="321B1C24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3.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DEFINITION</w:t>
      </w:r>
      <w:r>
        <w:tab/>
      </w:r>
      <w:r>
        <w:fldChar w:fldCharType="begin"/>
      </w:r>
      <w:r>
        <w:instrText xml:space="preserve"> PAGEREF _Toc36129790 \h </w:instrText>
      </w:r>
      <w:r>
        <w:fldChar w:fldCharType="separate"/>
      </w:r>
      <w:r>
        <w:t>5</w:t>
      </w:r>
      <w:r>
        <w:fldChar w:fldCharType="end"/>
      </w:r>
    </w:p>
    <w:p w14:paraId="55135470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4.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TYPICAL USES</w:t>
      </w:r>
      <w:r>
        <w:tab/>
      </w:r>
      <w:r>
        <w:fldChar w:fldCharType="begin"/>
      </w:r>
      <w:r>
        <w:instrText xml:space="preserve"> PAGEREF _Toc36129791 \h </w:instrText>
      </w:r>
      <w:r>
        <w:fldChar w:fldCharType="separate"/>
      </w:r>
      <w:r>
        <w:t>5</w:t>
      </w:r>
      <w:r>
        <w:fldChar w:fldCharType="end"/>
      </w:r>
    </w:p>
    <w:p w14:paraId="619B31D7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5.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TYPES OF MOBILE ATON</w:t>
      </w:r>
      <w:r>
        <w:tab/>
      </w:r>
      <w:r>
        <w:fldChar w:fldCharType="begin"/>
      </w:r>
      <w:r>
        <w:instrText xml:space="preserve"> PAGEREF _Toc36129792 \h </w:instrText>
      </w:r>
      <w:r>
        <w:fldChar w:fldCharType="separate"/>
      </w:r>
      <w:r>
        <w:t>6</w:t>
      </w:r>
      <w:r>
        <w:fldChar w:fldCharType="end"/>
      </w:r>
    </w:p>
    <w:p w14:paraId="19D3E730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5.1.</w:t>
      </w:r>
      <w:r>
        <w:rPr>
          <w:rFonts w:eastAsiaTheme="minorEastAsia"/>
          <w:color w:val="auto"/>
          <w:lang w:eastAsia="en-GB"/>
        </w:rPr>
        <w:tab/>
      </w:r>
      <w:r>
        <w:t>Physical MAtoN</w:t>
      </w:r>
      <w:r>
        <w:tab/>
      </w:r>
      <w:r>
        <w:fldChar w:fldCharType="begin"/>
      </w:r>
      <w:r>
        <w:instrText xml:space="preserve"> PAGEREF _Toc36129793 \h </w:instrText>
      </w:r>
      <w:r>
        <w:fldChar w:fldCharType="separate"/>
      </w:r>
      <w:r>
        <w:t>6</w:t>
      </w:r>
      <w:r>
        <w:fldChar w:fldCharType="end"/>
      </w:r>
    </w:p>
    <w:p w14:paraId="7158ED5B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5.2.</w:t>
      </w:r>
      <w:r>
        <w:rPr>
          <w:rFonts w:eastAsiaTheme="minorEastAsia"/>
          <w:color w:val="auto"/>
          <w:lang w:eastAsia="en-GB"/>
        </w:rPr>
        <w:tab/>
      </w:r>
      <w:r>
        <w:t>Virtual MAtoN</w:t>
      </w:r>
      <w:r>
        <w:tab/>
      </w:r>
      <w:r>
        <w:fldChar w:fldCharType="begin"/>
      </w:r>
      <w:r>
        <w:instrText xml:space="preserve"> PAGEREF _Toc36129794 \h </w:instrText>
      </w:r>
      <w:r>
        <w:fldChar w:fldCharType="separate"/>
      </w:r>
      <w:r>
        <w:t>6</w:t>
      </w:r>
      <w:r>
        <w:fldChar w:fldCharType="end"/>
      </w:r>
    </w:p>
    <w:p w14:paraId="7B96C2DA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5.3.</w:t>
      </w:r>
      <w:r>
        <w:rPr>
          <w:rFonts w:eastAsiaTheme="minorEastAsia"/>
          <w:color w:val="auto"/>
          <w:lang w:eastAsia="en-GB"/>
        </w:rPr>
        <w:tab/>
      </w:r>
      <w:r>
        <w:t>Programming AIS MAtoN</w:t>
      </w:r>
      <w:r>
        <w:tab/>
      </w:r>
      <w:r>
        <w:fldChar w:fldCharType="begin"/>
      </w:r>
      <w:r>
        <w:instrText xml:space="preserve"> PAGEREF _Toc36129795 \h </w:instrText>
      </w:r>
      <w:r>
        <w:fldChar w:fldCharType="separate"/>
      </w:r>
      <w:r>
        <w:t>7</w:t>
      </w:r>
      <w:r>
        <w:fldChar w:fldCharType="end"/>
      </w:r>
    </w:p>
    <w:p w14:paraId="61BE1CB4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rPr>
          <w:rFonts w:eastAsia="Times New Roman" w:cs="Arial"/>
          <w:lang w:val="en-IE"/>
        </w:rPr>
        <w:t>6.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rPr>
          <w:rFonts w:eastAsia="Times New Roman" w:cs="Arial"/>
          <w:lang w:val="en-IE"/>
        </w:rPr>
        <w:t>DEPLOYMENT</w:t>
      </w:r>
      <w:r>
        <w:tab/>
      </w:r>
      <w:r>
        <w:fldChar w:fldCharType="begin"/>
      </w:r>
      <w:r>
        <w:instrText xml:space="preserve"> PAGEREF _Toc36129796 \h </w:instrText>
      </w:r>
      <w:r>
        <w:fldChar w:fldCharType="separate"/>
      </w:r>
      <w:r>
        <w:t>7</w:t>
      </w:r>
      <w:r>
        <w:fldChar w:fldCharType="end"/>
      </w:r>
    </w:p>
    <w:p w14:paraId="55601ACD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6.1.</w:t>
      </w:r>
      <w:r>
        <w:rPr>
          <w:rFonts w:eastAsiaTheme="minorEastAsia"/>
          <w:color w:val="auto"/>
          <w:lang w:eastAsia="en-GB"/>
        </w:rPr>
        <w:tab/>
      </w:r>
      <w:r>
        <w:t>Physical MAtoN</w:t>
      </w:r>
      <w:r>
        <w:tab/>
      </w:r>
      <w:r>
        <w:fldChar w:fldCharType="begin"/>
      </w:r>
      <w:r>
        <w:instrText xml:space="preserve"> PAGEREF _Toc36129797 \h </w:instrText>
      </w:r>
      <w:r>
        <w:fldChar w:fldCharType="separate"/>
      </w:r>
      <w:r>
        <w:t>7</w:t>
      </w:r>
      <w:r>
        <w:fldChar w:fldCharType="end"/>
      </w:r>
    </w:p>
    <w:p w14:paraId="62F11C83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6.2.</w:t>
      </w:r>
      <w:r>
        <w:rPr>
          <w:rFonts w:eastAsiaTheme="minorEastAsia"/>
          <w:color w:val="auto"/>
          <w:lang w:eastAsia="en-GB"/>
        </w:rPr>
        <w:tab/>
      </w:r>
      <w:r>
        <w:t>Virtual MAtoN</w:t>
      </w:r>
      <w:r>
        <w:tab/>
      </w:r>
      <w:r>
        <w:fldChar w:fldCharType="begin"/>
      </w:r>
      <w:r>
        <w:instrText xml:space="preserve"> PAGEREF _Toc36129798 \h </w:instrText>
      </w:r>
      <w:r>
        <w:fldChar w:fldCharType="separate"/>
      </w:r>
      <w:r>
        <w:t>7</w:t>
      </w:r>
      <w:r>
        <w:fldChar w:fldCharType="end"/>
      </w:r>
    </w:p>
    <w:p w14:paraId="56DFB8F6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6.3.</w:t>
      </w:r>
      <w:r>
        <w:rPr>
          <w:rFonts w:eastAsiaTheme="minorEastAsia"/>
          <w:color w:val="auto"/>
          <w:lang w:eastAsia="en-GB"/>
        </w:rPr>
        <w:tab/>
      </w:r>
      <w:r>
        <w:t>Promulgation</w:t>
      </w:r>
      <w:r>
        <w:tab/>
      </w:r>
      <w:r>
        <w:fldChar w:fldCharType="begin"/>
      </w:r>
      <w:r>
        <w:instrText xml:space="preserve"> PAGEREF _Toc36129799 \h </w:instrText>
      </w:r>
      <w:r>
        <w:fldChar w:fldCharType="separate"/>
      </w:r>
      <w:r>
        <w:t>7</w:t>
      </w:r>
      <w:r>
        <w:fldChar w:fldCharType="end"/>
      </w:r>
    </w:p>
    <w:p w14:paraId="5FC79A5E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rPr>
          <w:lang w:eastAsia="de-DE"/>
        </w:rPr>
        <w:t>6.4.</w:t>
      </w:r>
      <w:r>
        <w:rPr>
          <w:rFonts w:eastAsiaTheme="minorEastAsia"/>
          <w:color w:val="auto"/>
          <w:lang w:eastAsia="en-GB"/>
        </w:rPr>
        <w:tab/>
      </w:r>
      <w:r>
        <w:rPr>
          <w:lang w:eastAsia="de-DE"/>
        </w:rPr>
        <w:t>Promulgation By VTS</w:t>
      </w:r>
      <w:r>
        <w:tab/>
      </w:r>
      <w:r>
        <w:fldChar w:fldCharType="begin"/>
      </w:r>
      <w:r>
        <w:instrText xml:space="preserve"> PAGEREF _Toc36129800 \h </w:instrText>
      </w:r>
      <w:r>
        <w:fldChar w:fldCharType="separate"/>
      </w:r>
      <w:r>
        <w:t>8</w:t>
      </w:r>
      <w:r>
        <w:fldChar w:fldCharType="end"/>
      </w:r>
    </w:p>
    <w:p w14:paraId="077A02A9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7.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MONITORING AND REPORTING</w:t>
      </w:r>
      <w:r>
        <w:tab/>
      </w:r>
      <w:r>
        <w:fldChar w:fldCharType="begin"/>
      </w:r>
      <w:r>
        <w:instrText xml:space="preserve"> PAGEREF _Toc36129801 \h </w:instrText>
      </w:r>
      <w:r>
        <w:fldChar w:fldCharType="separate"/>
      </w:r>
      <w:r>
        <w:t>8</w:t>
      </w:r>
      <w:r>
        <w:fldChar w:fldCharType="end"/>
      </w:r>
    </w:p>
    <w:p w14:paraId="6EC4C032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7.1.</w:t>
      </w:r>
      <w:r>
        <w:rPr>
          <w:rFonts w:eastAsiaTheme="minorEastAsia"/>
          <w:color w:val="auto"/>
          <w:lang w:eastAsia="en-GB"/>
        </w:rPr>
        <w:tab/>
      </w:r>
      <w:r>
        <w:t>Monitoring</w:t>
      </w:r>
      <w:r>
        <w:tab/>
      </w:r>
      <w:r>
        <w:fldChar w:fldCharType="begin"/>
      </w:r>
      <w:r>
        <w:instrText xml:space="preserve"> PAGEREF _Toc36129802 \h </w:instrText>
      </w:r>
      <w:r>
        <w:fldChar w:fldCharType="separate"/>
      </w:r>
      <w:r>
        <w:t>8</w:t>
      </w:r>
      <w:r>
        <w:fldChar w:fldCharType="end"/>
      </w:r>
    </w:p>
    <w:p w14:paraId="0D0E1DDA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7.2.</w:t>
      </w:r>
      <w:r>
        <w:rPr>
          <w:rFonts w:eastAsiaTheme="minorEastAsia"/>
          <w:color w:val="auto"/>
          <w:lang w:eastAsia="en-GB"/>
        </w:rPr>
        <w:tab/>
      </w:r>
      <w:r>
        <w:t>Reporting</w:t>
      </w:r>
      <w:r>
        <w:tab/>
      </w:r>
      <w:r>
        <w:fldChar w:fldCharType="begin"/>
      </w:r>
      <w:r>
        <w:instrText xml:space="preserve"> PAGEREF _Toc36129803 \h </w:instrText>
      </w:r>
      <w:r>
        <w:fldChar w:fldCharType="separate"/>
      </w:r>
      <w:r>
        <w:t>8</w:t>
      </w:r>
      <w:r>
        <w:fldChar w:fldCharType="end"/>
      </w:r>
    </w:p>
    <w:p w14:paraId="719BE605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8.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DISCONTINUATION OF MATON</w:t>
      </w:r>
      <w:r>
        <w:tab/>
      </w:r>
      <w:r>
        <w:fldChar w:fldCharType="begin"/>
      </w:r>
      <w:r>
        <w:instrText xml:space="preserve"> PAGEREF _Toc36129804 \h </w:instrText>
      </w:r>
      <w:r>
        <w:fldChar w:fldCharType="separate"/>
      </w:r>
      <w:r>
        <w:t>9</w:t>
      </w:r>
      <w:r>
        <w:fldChar w:fldCharType="end"/>
      </w:r>
    </w:p>
    <w:p w14:paraId="04D44601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9.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RESPONSIBILITIES</w:t>
      </w:r>
      <w:r>
        <w:tab/>
      </w:r>
      <w:r>
        <w:fldChar w:fldCharType="begin"/>
      </w:r>
      <w:r>
        <w:instrText xml:space="preserve"> PAGEREF _Toc36129805 \h </w:instrText>
      </w:r>
      <w:r>
        <w:fldChar w:fldCharType="separate"/>
      </w:r>
      <w:r>
        <w:t>9</w:t>
      </w:r>
      <w:r>
        <w:fldChar w:fldCharType="end"/>
      </w:r>
    </w:p>
    <w:p w14:paraId="5E8E5553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9.1.</w:t>
      </w:r>
      <w:r>
        <w:rPr>
          <w:rFonts w:eastAsiaTheme="minorEastAsia"/>
          <w:color w:val="auto"/>
          <w:lang w:eastAsia="en-GB"/>
        </w:rPr>
        <w:tab/>
      </w:r>
      <w:r>
        <w:t>Designated Responsibility</w:t>
      </w:r>
      <w:r>
        <w:tab/>
      </w:r>
      <w:r>
        <w:fldChar w:fldCharType="begin"/>
      </w:r>
      <w:r>
        <w:instrText xml:space="preserve"> PAGEREF _Toc36129806 \h </w:instrText>
      </w:r>
      <w:r>
        <w:fldChar w:fldCharType="separate"/>
      </w:r>
      <w:r>
        <w:t>9</w:t>
      </w:r>
      <w:r>
        <w:fldChar w:fldCharType="end"/>
      </w:r>
    </w:p>
    <w:p w14:paraId="156C3D80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9.2.</w:t>
      </w:r>
      <w:r>
        <w:rPr>
          <w:rFonts w:eastAsiaTheme="minorEastAsia"/>
          <w:color w:val="auto"/>
          <w:lang w:eastAsia="en-GB"/>
        </w:rPr>
        <w:tab/>
      </w:r>
      <w:r>
        <w:t>Inability to Monitor</w:t>
      </w:r>
      <w:r>
        <w:tab/>
      </w:r>
      <w:r>
        <w:fldChar w:fldCharType="begin"/>
      </w:r>
      <w:r>
        <w:instrText xml:space="preserve"> PAGEREF _Toc36129807 \h </w:instrText>
      </w:r>
      <w:r>
        <w:fldChar w:fldCharType="separate"/>
      </w:r>
      <w:r>
        <w:t>9</w:t>
      </w:r>
      <w:r>
        <w:fldChar w:fldCharType="end"/>
      </w:r>
    </w:p>
    <w:p w14:paraId="74802400" w14:textId="77777777" w:rsidR="00F8616A" w:rsidRDefault="00F8616A">
      <w:pPr>
        <w:pStyle w:val="TOC2"/>
        <w:rPr>
          <w:rFonts w:eastAsiaTheme="minorEastAsia"/>
          <w:color w:val="auto"/>
          <w:lang w:eastAsia="en-GB"/>
        </w:rPr>
      </w:pPr>
      <w:r w:rsidRPr="009D08E0">
        <w:t>9.3.</w:t>
      </w:r>
      <w:r>
        <w:rPr>
          <w:rFonts w:eastAsiaTheme="minorEastAsia"/>
          <w:color w:val="auto"/>
          <w:lang w:eastAsia="en-GB"/>
        </w:rPr>
        <w:tab/>
      </w:r>
      <w:r>
        <w:t>Cost of Marking Mobile Hazards</w:t>
      </w:r>
      <w:r>
        <w:tab/>
      </w:r>
      <w:r>
        <w:fldChar w:fldCharType="begin"/>
      </w:r>
      <w:r>
        <w:instrText xml:space="preserve"> PAGEREF _Toc36129808 \h </w:instrText>
      </w:r>
      <w:r>
        <w:fldChar w:fldCharType="separate"/>
      </w:r>
      <w:r>
        <w:t>9</w:t>
      </w:r>
      <w:r>
        <w:fldChar w:fldCharType="end"/>
      </w:r>
    </w:p>
    <w:p w14:paraId="72F1FF4B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10.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REFERENCES</w:t>
      </w:r>
      <w:r>
        <w:tab/>
      </w:r>
      <w:r>
        <w:fldChar w:fldCharType="begin"/>
      </w:r>
      <w:r>
        <w:instrText xml:space="preserve"> PAGEREF _Toc36129809 \h </w:instrText>
      </w:r>
      <w:r>
        <w:fldChar w:fldCharType="separate"/>
      </w:r>
      <w:r>
        <w:t>10</w:t>
      </w:r>
      <w:r>
        <w:fldChar w:fldCharType="end"/>
      </w:r>
    </w:p>
    <w:p w14:paraId="48DBE4A5" w14:textId="77777777" w:rsidR="00F8616A" w:rsidRDefault="00F8616A">
      <w:pPr>
        <w:pStyle w:val="TOC1"/>
        <w:rPr>
          <w:rFonts w:eastAsiaTheme="minorEastAsia"/>
          <w:b w:val="0"/>
          <w:color w:val="auto"/>
          <w:lang w:eastAsia="en-GB"/>
        </w:rPr>
      </w:pPr>
      <w:r w:rsidRPr="009D08E0">
        <w:t>11.</w:t>
      </w:r>
      <w:r>
        <w:rPr>
          <w:rFonts w:eastAsiaTheme="minorEastAsia"/>
          <w:b w:val="0"/>
          <w:color w:val="auto"/>
          <w:lang w:eastAsia="en-GB"/>
        </w:rPr>
        <w:tab/>
      </w:r>
      <w:r w:rsidRPr="009D08E0">
        <w:t>ACRONYMS</w:t>
      </w:r>
      <w:r>
        <w:tab/>
      </w:r>
      <w:r>
        <w:fldChar w:fldCharType="begin"/>
      </w:r>
      <w:r>
        <w:instrText xml:space="preserve"> PAGEREF _Toc36129810 \h </w:instrText>
      </w:r>
      <w:r>
        <w:fldChar w:fldCharType="separate"/>
      </w:r>
      <w:r>
        <w:t>10</w:t>
      </w:r>
      <w:r>
        <w:fldChar w:fldCharType="end"/>
      </w:r>
    </w:p>
    <w:p w14:paraId="36DF6648" w14:textId="77777777"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14:paraId="3363B7EA" w14:textId="77777777" w:rsidR="00B07717" w:rsidRPr="00161325" w:rsidRDefault="00B07717" w:rsidP="00FA5291"/>
    <w:p w14:paraId="51988EF8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9"/>
          <w:headerReference w:type="first" r:id="rId20"/>
          <w:footerReference w:type="first" r:id="rId21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64B1A638" w14:textId="77777777" w:rsidR="004944C8" w:rsidRDefault="00ED4450" w:rsidP="00DE2814">
      <w:pPr>
        <w:pStyle w:val="Heading1"/>
      </w:pPr>
      <w:bookmarkStart w:id="3" w:name="_Toc36129788"/>
      <w:r>
        <w:lastRenderedPageBreak/>
        <w:t>INTRODUCTION</w:t>
      </w:r>
      <w:bookmarkEnd w:id="3"/>
    </w:p>
    <w:p w14:paraId="0E42A24A" w14:textId="77777777" w:rsidR="004944C8" w:rsidRDefault="004944C8" w:rsidP="004944C8">
      <w:pPr>
        <w:pStyle w:val="Heading1separatationline"/>
      </w:pPr>
    </w:p>
    <w:p w14:paraId="2D58B299" w14:textId="77777777" w:rsidR="005464C7" w:rsidRDefault="00A6454A" w:rsidP="00FA5291">
      <w:pPr>
        <w:pStyle w:val="BodyText"/>
        <w:rPr>
          <w:lang w:eastAsia="de-DE"/>
        </w:rPr>
      </w:pPr>
      <w:r>
        <w:rPr>
          <w:lang w:eastAsia="de-DE"/>
        </w:rPr>
        <w:t>IALA recognise</w:t>
      </w:r>
      <w:r w:rsidR="005464C7">
        <w:rPr>
          <w:lang w:eastAsia="de-DE"/>
        </w:rPr>
        <w:t>s</w:t>
      </w:r>
      <w:r>
        <w:rPr>
          <w:lang w:eastAsia="de-DE"/>
        </w:rPr>
        <w:t xml:space="preserve"> the </w:t>
      </w:r>
      <w:r w:rsidRPr="002307A7">
        <w:rPr>
          <w:lang w:eastAsia="de-DE"/>
        </w:rPr>
        <w:t>necessit</w:t>
      </w:r>
      <w:r w:rsidRPr="0019610A">
        <w:rPr>
          <w:lang w:eastAsia="de-DE"/>
        </w:rPr>
        <w:t>y</w:t>
      </w:r>
      <w:r>
        <w:rPr>
          <w:lang w:eastAsia="de-DE"/>
        </w:rPr>
        <w:t xml:space="preserve"> to mark moving hazards to navigation</w:t>
      </w:r>
      <w:r w:rsidR="00E7786B">
        <w:rPr>
          <w:lang w:eastAsia="de-DE"/>
        </w:rPr>
        <w:t>,</w:t>
      </w:r>
      <w:r>
        <w:rPr>
          <w:lang w:eastAsia="de-DE"/>
        </w:rPr>
        <w:t xml:space="preserve"> and ha</w:t>
      </w:r>
      <w:r w:rsidR="005464C7">
        <w:rPr>
          <w:lang w:eastAsia="de-DE"/>
        </w:rPr>
        <w:t>s</w:t>
      </w:r>
      <w:r>
        <w:rPr>
          <w:lang w:eastAsia="de-DE"/>
        </w:rPr>
        <w:t xml:space="preserve"> developed these guidelines to aid</w:t>
      </w:r>
      <w:r w:rsidR="005464C7">
        <w:rPr>
          <w:lang w:eastAsia="de-DE"/>
        </w:rPr>
        <w:t xml:space="preserve"> its </w:t>
      </w:r>
      <w:r>
        <w:rPr>
          <w:lang w:eastAsia="de-DE"/>
        </w:rPr>
        <w:t xml:space="preserve">members and other </w:t>
      </w:r>
      <w:r w:rsidR="00006B77">
        <w:rPr>
          <w:lang w:eastAsia="de-DE"/>
        </w:rPr>
        <w:t>C</w:t>
      </w:r>
      <w:r>
        <w:rPr>
          <w:lang w:eastAsia="de-DE"/>
        </w:rPr>
        <w:t xml:space="preserve">ompetent </w:t>
      </w:r>
      <w:r w:rsidR="00006B77">
        <w:rPr>
          <w:lang w:eastAsia="de-DE"/>
        </w:rPr>
        <w:t>A</w:t>
      </w:r>
      <w:r>
        <w:rPr>
          <w:lang w:eastAsia="de-DE"/>
        </w:rPr>
        <w:t xml:space="preserve">uthorities when </w:t>
      </w:r>
      <w:r w:rsidR="007F2FC9">
        <w:rPr>
          <w:lang w:eastAsia="de-DE"/>
        </w:rPr>
        <w:t xml:space="preserve">they consider </w:t>
      </w:r>
      <w:r>
        <w:rPr>
          <w:lang w:eastAsia="de-DE"/>
        </w:rPr>
        <w:t>the use of Mobile Aids to Navigation (</w:t>
      </w:r>
      <w:proofErr w:type="spellStart"/>
      <w:r>
        <w:rPr>
          <w:lang w:eastAsia="de-DE"/>
        </w:rPr>
        <w:t>MAtoN</w:t>
      </w:r>
      <w:proofErr w:type="spellEnd"/>
      <w:r w:rsidRPr="002307A7">
        <w:rPr>
          <w:lang w:eastAsia="de-DE"/>
        </w:rPr>
        <w:t>)</w:t>
      </w:r>
      <w:r w:rsidR="00126224" w:rsidRPr="002C5776">
        <w:rPr>
          <w:lang w:eastAsia="de-DE"/>
        </w:rPr>
        <w:t xml:space="preserve"> </w:t>
      </w:r>
      <w:r w:rsidR="007F2FC9">
        <w:rPr>
          <w:lang w:eastAsia="de-DE"/>
        </w:rPr>
        <w:t xml:space="preserve">to </w:t>
      </w:r>
      <w:r w:rsidR="00126224" w:rsidRPr="002C5776">
        <w:rPr>
          <w:lang w:eastAsia="de-DE"/>
        </w:rPr>
        <w:t>mark a moving or drifting hazard to navigation</w:t>
      </w:r>
      <w:r w:rsidR="005464C7" w:rsidRPr="002307A7">
        <w:rPr>
          <w:lang w:eastAsia="de-DE"/>
        </w:rPr>
        <w:t>.</w:t>
      </w:r>
      <w:r w:rsidR="005464C7">
        <w:rPr>
          <w:lang w:eastAsia="de-DE"/>
        </w:rPr>
        <w:t xml:space="preserve">  </w:t>
      </w:r>
    </w:p>
    <w:p w14:paraId="3EC85686" w14:textId="77777777" w:rsidR="005464C7" w:rsidRDefault="00A6454A" w:rsidP="00FA5291">
      <w:pPr>
        <w:pStyle w:val="BodyText"/>
        <w:rPr>
          <w:lang w:eastAsia="de-DE"/>
        </w:rPr>
      </w:pPr>
      <w:r>
        <w:rPr>
          <w:lang w:eastAsia="de-DE"/>
        </w:rPr>
        <w:t xml:space="preserve">Consideration has been given to requirements </w:t>
      </w:r>
      <w:r w:rsidR="005464C7">
        <w:rPr>
          <w:lang w:eastAsia="de-DE"/>
        </w:rPr>
        <w:t xml:space="preserve">of </w:t>
      </w:r>
      <w:r w:rsidR="00787C8A">
        <w:rPr>
          <w:lang w:eastAsia="de-DE"/>
        </w:rPr>
        <w:t>t</w:t>
      </w:r>
      <w:r w:rsidR="00787C8A" w:rsidRPr="00787C8A">
        <w:rPr>
          <w:lang w:eastAsia="de-DE"/>
        </w:rPr>
        <w:t xml:space="preserve">he Nairobi International Convention on the Removal of Wrecks </w:t>
      </w:r>
      <w:r w:rsidR="00F74023">
        <w:rPr>
          <w:lang w:eastAsia="de-DE"/>
        </w:rPr>
        <w:t>of 2007</w:t>
      </w:r>
      <w:r>
        <w:rPr>
          <w:lang w:eastAsia="de-DE"/>
        </w:rPr>
        <w:t>, C</w:t>
      </w:r>
      <w:r w:rsidR="00E4153D">
        <w:rPr>
          <w:lang w:eastAsia="de-DE"/>
        </w:rPr>
        <w:t>OLREG</w:t>
      </w:r>
      <w:r w:rsidR="005A4ACD">
        <w:rPr>
          <w:lang w:eastAsia="de-DE"/>
        </w:rPr>
        <w:t>s</w:t>
      </w:r>
      <w:r w:rsidR="007F2FC9">
        <w:rPr>
          <w:lang w:eastAsia="de-DE"/>
        </w:rPr>
        <w:t xml:space="preserve"> and </w:t>
      </w:r>
      <w:r w:rsidR="00F74023">
        <w:rPr>
          <w:lang w:eastAsia="de-DE"/>
        </w:rPr>
        <w:t>o</w:t>
      </w:r>
      <w:r>
        <w:rPr>
          <w:lang w:eastAsia="de-DE"/>
        </w:rPr>
        <w:t>ther IALA guid</w:t>
      </w:r>
      <w:r w:rsidR="00E502A3">
        <w:rPr>
          <w:lang w:eastAsia="de-DE"/>
        </w:rPr>
        <w:t>elines</w:t>
      </w:r>
      <w:r>
        <w:rPr>
          <w:lang w:eastAsia="de-DE"/>
        </w:rPr>
        <w:t xml:space="preserve">. </w:t>
      </w:r>
    </w:p>
    <w:p w14:paraId="26AC1C56" w14:textId="77777777" w:rsidR="00FA34DA" w:rsidRDefault="00FA34DA" w:rsidP="00FA5291">
      <w:pPr>
        <w:pStyle w:val="BodyText"/>
        <w:rPr>
          <w:lang w:eastAsia="de-DE"/>
        </w:rPr>
      </w:pPr>
    </w:p>
    <w:p w14:paraId="33C7D7EC" w14:textId="77777777" w:rsidR="001A4D47" w:rsidRDefault="004A65E8" w:rsidP="00FA5291">
      <w:pPr>
        <w:pStyle w:val="Heading1"/>
        <w:rPr>
          <w:lang w:eastAsia="de-DE"/>
        </w:rPr>
      </w:pPr>
      <w:bookmarkStart w:id="4" w:name="_Toc34823278"/>
      <w:bookmarkStart w:id="5" w:name="_Toc22141868"/>
      <w:bookmarkStart w:id="6" w:name="_Toc22148618"/>
      <w:bookmarkStart w:id="7" w:name="_Toc22148790"/>
      <w:bookmarkStart w:id="8" w:name="_Toc22152606"/>
      <w:bookmarkStart w:id="9" w:name="_Toc22154438"/>
      <w:bookmarkStart w:id="10" w:name="_Toc36129789"/>
      <w:bookmarkStart w:id="11" w:name="_Toc449013352"/>
      <w:bookmarkEnd w:id="4"/>
      <w:bookmarkEnd w:id="5"/>
      <w:bookmarkEnd w:id="6"/>
      <w:bookmarkEnd w:id="7"/>
      <w:bookmarkEnd w:id="8"/>
      <w:bookmarkEnd w:id="9"/>
      <w:r>
        <w:rPr>
          <w:caps w:val="0"/>
          <w:lang w:eastAsia="de-DE"/>
        </w:rPr>
        <w:t>SCOPE</w:t>
      </w:r>
      <w:bookmarkEnd w:id="10"/>
    </w:p>
    <w:p w14:paraId="14B359EB" w14:textId="77777777" w:rsidR="001A4D47" w:rsidRDefault="001A4D47" w:rsidP="000D47AF">
      <w:pPr>
        <w:pStyle w:val="Heading1separatationline"/>
      </w:pPr>
    </w:p>
    <w:p w14:paraId="3F8D5667" w14:textId="77777777" w:rsidR="002307A7" w:rsidRDefault="00F74023" w:rsidP="000D47AF">
      <w:pPr>
        <w:pStyle w:val="BodyText"/>
        <w:rPr>
          <w:lang w:eastAsia="de-DE"/>
        </w:rPr>
      </w:pPr>
      <w:r>
        <w:rPr>
          <w:lang w:eastAsia="de-DE"/>
        </w:rPr>
        <w:t xml:space="preserve">This </w:t>
      </w:r>
      <w:r w:rsidR="001C2518">
        <w:rPr>
          <w:lang w:eastAsia="de-DE"/>
        </w:rPr>
        <w:t>guideline</w:t>
      </w:r>
      <w:r w:rsidR="00126224">
        <w:rPr>
          <w:lang w:eastAsia="de-DE"/>
        </w:rPr>
        <w:t xml:space="preserve"> provides information relating to the operational use of </w:t>
      </w:r>
      <w:proofErr w:type="spellStart"/>
      <w:r w:rsidR="00126224">
        <w:rPr>
          <w:lang w:eastAsia="de-DE"/>
        </w:rPr>
        <w:t>MAtoN</w:t>
      </w:r>
      <w:proofErr w:type="spellEnd"/>
      <w:r w:rsidR="00126224">
        <w:rPr>
          <w:lang w:eastAsia="de-DE"/>
        </w:rPr>
        <w:t xml:space="preserve"> for the marking of moving or drifting </w:t>
      </w:r>
      <w:r w:rsidR="00126224" w:rsidRPr="007657B0">
        <w:rPr>
          <w:lang w:eastAsia="de-DE"/>
        </w:rPr>
        <w:t>hazard</w:t>
      </w:r>
      <w:r w:rsidR="00126224">
        <w:rPr>
          <w:lang w:eastAsia="de-DE"/>
        </w:rPr>
        <w:t>s</w:t>
      </w:r>
      <w:r w:rsidR="00126224" w:rsidRPr="007657B0">
        <w:rPr>
          <w:lang w:eastAsia="de-DE"/>
        </w:rPr>
        <w:t xml:space="preserve"> to navigation</w:t>
      </w:r>
      <w:r w:rsidR="00126224">
        <w:rPr>
          <w:lang w:eastAsia="de-DE"/>
        </w:rPr>
        <w:t xml:space="preserve">. </w:t>
      </w:r>
    </w:p>
    <w:p w14:paraId="2C387294" w14:textId="77777777" w:rsidR="005464C7" w:rsidRDefault="002307A7" w:rsidP="000D47AF">
      <w:pPr>
        <w:pStyle w:val="BodyText"/>
        <w:rPr>
          <w:lang w:eastAsia="de-DE"/>
        </w:rPr>
      </w:pPr>
      <w:r>
        <w:rPr>
          <w:lang w:eastAsia="de-DE"/>
        </w:rPr>
        <w:t>It</w:t>
      </w:r>
      <w:r w:rsidR="00126224">
        <w:rPr>
          <w:lang w:eastAsia="de-DE"/>
        </w:rPr>
        <w:t xml:space="preserve"> </w:t>
      </w:r>
      <w:r w:rsidR="007F2FC9">
        <w:rPr>
          <w:lang w:eastAsia="de-DE"/>
        </w:rPr>
        <w:t xml:space="preserve">includes </w:t>
      </w:r>
      <w:r w:rsidR="00126224">
        <w:rPr>
          <w:lang w:eastAsia="de-DE"/>
        </w:rPr>
        <w:t xml:space="preserve">information on </w:t>
      </w:r>
      <w:r w:rsidR="001A4D47">
        <w:rPr>
          <w:lang w:eastAsia="de-DE"/>
        </w:rPr>
        <w:t xml:space="preserve">instances where </w:t>
      </w:r>
      <w:proofErr w:type="spellStart"/>
      <w:r w:rsidR="00126224">
        <w:rPr>
          <w:lang w:eastAsia="de-DE"/>
        </w:rPr>
        <w:t>MAtoN</w:t>
      </w:r>
      <w:proofErr w:type="spellEnd"/>
      <w:r w:rsidR="00126224">
        <w:rPr>
          <w:lang w:eastAsia="de-DE"/>
        </w:rPr>
        <w:t xml:space="preserve"> </w:t>
      </w:r>
      <w:r w:rsidR="001A4D47">
        <w:rPr>
          <w:lang w:eastAsia="de-DE"/>
        </w:rPr>
        <w:t xml:space="preserve">can be used, </w:t>
      </w:r>
      <w:r w:rsidR="005464C7">
        <w:rPr>
          <w:lang w:eastAsia="de-DE"/>
        </w:rPr>
        <w:t xml:space="preserve">responsibilities for </w:t>
      </w:r>
      <w:r w:rsidR="007F2FC9">
        <w:rPr>
          <w:lang w:eastAsia="de-DE"/>
        </w:rPr>
        <w:t xml:space="preserve">its </w:t>
      </w:r>
      <w:r w:rsidR="005464C7">
        <w:rPr>
          <w:lang w:eastAsia="de-DE"/>
        </w:rPr>
        <w:t>use</w:t>
      </w:r>
      <w:r w:rsidR="001A4D47">
        <w:rPr>
          <w:lang w:eastAsia="de-DE"/>
        </w:rPr>
        <w:t xml:space="preserve">, </w:t>
      </w:r>
      <w:r w:rsidR="00856D2C" w:rsidRPr="00721A2C">
        <w:rPr>
          <w:lang w:eastAsia="de-DE"/>
        </w:rPr>
        <w:t xml:space="preserve">how </w:t>
      </w:r>
      <w:r w:rsidR="00646390" w:rsidRPr="00721A2C">
        <w:rPr>
          <w:lang w:eastAsia="de-DE"/>
        </w:rPr>
        <w:t xml:space="preserve">moving or drifting </w:t>
      </w:r>
      <w:r w:rsidR="001A4D47">
        <w:rPr>
          <w:lang w:eastAsia="de-DE"/>
        </w:rPr>
        <w:t>hazard</w:t>
      </w:r>
      <w:r w:rsidR="00856D2C">
        <w:rPr>
          <w:lang w:eastAsia="de-DE"/>
        </w:rPr>
        <w:t>s</w:t>
      </w:r>
      <w:r w:rsidR="001A4D47">
        <w:rPr>
          <w:lang w:eastAsia="de-DE"/>
        </w:rPr>
        <w:t xml:space="preserve"> </w:t>
      </w:r>
      <w:r w:rsidR="005464C7">
        <w:rPr>
          <w:lang w:eastAsia="de-DE"/>
        </w:rPr>
        <w:t xml:space="preserve">can </w:t>
      </w:r>
      <w:r w:rsidR="001A4D47">
        <w:rPr>
          <w:lang w:eastAsia="de-DE"/>
        </w:rPr>
        <w:t>be marked</w:t>
      </w:r>
      <w:r w:rsidR="00E7786B">
        <w:rPr>
          <w:lang w:eastAsia="de-DE"/>
        </w:rPr>
        <w:t>,</w:t>
      </w:r>
      <w:r w:rsidR="001A4D47">
        <w:rPr>
          <w:lang w:eastAsia="de-DE"/>
        </w:rPr>
        <w:t xml:space="preserve"> and other pertinent guidance. </w:t>
      </w:r>
    </w:p>
    <w:p w14:paraId="0C906459" w14:textId="77777777" w:rsidR="001A4D47" w:rsidRDefault="001A4D47" w:rsidP="000D47AF">
      <w:pPr>
        <w:pStyle w:val="BodyText"/>
        <w:rPr>
          <w:lang w:eastAsia="de-DE"/>
        </w:rPr>
      </w:pPr>
      <w:r>
        <w:rPr>
          <w:lang w:eastAsia="de-DE"/>
        </w:rPr>
        <w:t>While t</w:t>
      </w:r>
      <w:r w:rsidR="00E4153D">
        <w:rPr>
          <w:lang w:eastAsia="de-DE"/>
        </w:rPr>
        <w:t>his guideline cannot</w:t>
      </w:r>
      <w:r>
        <w:rPr>
          <w:lang w:eastAsia="de-DE"/>
        </w:rPr>
        <w:t xml:space="preserve"> </w:t>
      </w:r>
      <w:r w:rsidR="005464C7">
        <w:rPr>
          <w:lang w:eastAsia="de-DE"/>
        </w:rPr>
        <w:t xml:space="preserve">address </w:t>
      </w:r>
      <w:r w:rsidR="00E4153D">
        <w:rPr>
          <w:lang w:eastAsia="de-DE"/>
        </w:rPr>
        <w:t xml:space="preserve">every </w:t>
      </w:r>
      <w:r w:rsidR="007F2FC9">
        <w:rPr>
          <w:lang w:eastAsia="de-DE"/>
        </w:rPr>
        <w:t xml:space="preserve">conceivable </w:t>
      </w:r>
      <w:r w:rsidR="00E4153D">
        <w:rPr>
          <w:lang w:eastAsia="de-DE"/>
        </w:rPr>
        <w:t>use</w:t>
      </w:r>
      <w:r w:rsidR="00856D2C">
        <w:rPr>
          <w:lang w:eastAsia="de-DE"/>
        </w:rPr>
        <w:t xml:space="preserve"> of </w:t>
      </w:r>
      <w:proofErr w:type="spellStart"/>
      <w:r w:rsidR="00856D2C">
        <w:rPr>
          <w:lang w:eastAsia="de-DE"/>
        </w:rPr>
        <w:t>MAtoN</w:t>
      </w:r>
      <w:proofErr w:type="spellEnd"/>
      <w:r>
        <w:rPr>
          <w:lang w:eastAsia="de-DE"/>
        </w:rPr>
        <w:t>, it is intended to provide useful information</w:t>
      </w:r>
      <w:r w:rsidR="0020768A">
        <w:rPr>
          <w:lang w:eastAsia="de-DE"/>
        </w:rPr>
        <w:t xml:space="preserve"> to assist national members and </w:t>
      </w:r>
      <w:r w:rsidR="00A66025">
        <w:rPr>
          <w:lang w:eastAsia="de-DE"/>
        </w:rPr>
        <w:t>Competent Authorities</w:t>
      </w:r>
      <w:r w:rsidR="0020768A">
        <w:rPr>
          <w:lang w:eastAsia="de-DE"/>
        </w:rPr>
        <w:t xml:space="preserve"> in managing the marking of </w:t>
      </w:r>
      <w:r w:rsidR="00162ABF">
        <w:rPr>
          <w:lang w:eastAsia="de-DE"/>
        </w:rPr>
        <w:t xml:space="preserve">moving or </w:t>
      </w:r>
      <w:r w:rsidR="0020768A">
        <w:rPr>
          <w:lang w:eastAsia="de-DE"/>
        </w:rPr>
        <w:t>drifting hazards</w:t>
      </w:r>
      <w:r w:rsidR="005464C7">
        <w:rPr>
          <w:lang w:eastAsia="de-DE"/>
        </w:rPr>
        <w:t>.</w:t>
      </w:r>
      <w:r>
        <w:rPr>
          <w:lang w:eastAsia="de-DE"/>
        </w:rPr>
        <w:t xml:space="preserve"> </w:t>
      </w:r>
    </w:p>
    <w:p w14:paraId="1A664FE0" w14:textId="77777777" w:rsidR="001A4D47" w:rsidRDefault="001A4D47" w:rsidP="000D47AF">
      <w:pPr>
        <w:pStyle w:val="BodyText"/>
        <w:rPr>
          <w:lang w:eastAsia="de-DE"/>
        </w:rPr>
      </w:pPr>
      <w:r>
        <w:rPr>
          <w:lang w:eastAsia="de-DE"/>
        </w:rPr>
        <w:t xml:space="preserve">Appropriate </w:t>
      </w:r>
      <w:r w:rsidR="00856D2C">
        <w:rPr>
          <w:lang w:eastAsia="de-DE"/>
        </w:rPr>
        <w:t xml:space="preserve">IALA </w:t>
      </w:r>
      <w:r>
        <w:rPr>
          <w:lang w:eastAsia="de-DE"/>
        </w:rPr>
        <w:t xml:space="preserve">sources and references should be consulted for additional relevant information. </w:t>
      </w:r>
    </w:p>
    <w:p w14:paraId="6212F7ED" w14:textId="77777777" w:rsidR="00FA34DA" w:rsidRPr="000D47AF" w:rsidRDefault="00FA34DA" w:rsidP="000D47AF">
      <w:pPr>
        <w:pStyle w:val="BodyText"/>
      </w:pPr>
    </w:p>
    <w:p w14:paraId="0CBE17BE" w14:textId="77777777" w:rsidR="001A4D47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2" w:name="_Toc36129790"/>
      <w:r>
        <w:rPr>
          <w:caps w:val="0"/>
        </w:rPr>
        <w:t>DEFINITION</w:t>
      </w:r>
      <w:bookmarkEnd w:id="12"/>
    </w:p>
    <w:p w14:paraId="73A182ED" w14:textId="77777777" w:rsidR="001A4D47" w:rsidRDefault="001A4D47" w:rsidP="000D47AF">
      <w:pPr>
        <w:pStyle w:val="Heading1separatationline"/>
      </w:pPr>
    </w:p>
    <w:p w14:paraId="1628B310" w14:textId="77777777" w:rsidR="005464C7" w:rsidRDefault="003334C7" w:rsidP="00D43242">
      <w:pPr>
        <w:pStyle w:val="BodyText"/>
      </w:pPr>
      <w:r w:rsidRPr="00FA5291">
        <w:rPr>
          <w:rFonts w:eastAsia="SimSun"/>
        </w:rPr>
        <w:t xml:space="preserve">A </w:t>
      </w:r>
      <w:proofErr w:type="spellStart"/>
      <w:r w:rsidRPr="0019610A">
        <w:rPr>
          <w:rFonts w:eastAsia="SimSun"/>
        </w:rPr>
        <w:t>MAtoN</w:t>
      </w:r>
      <w:proofErr w:type="spellEnd"/>
      <w:r w:rsidRPr="00FA5291">
        <w:rPr>
          <w:rFonts w:eastAsia="SimSun"/>
        </w:rPr>
        <w:t xml:space="preserve"> </w:t>
      </w:r>
      <w:r w:rsidR="00E4153D">
        <w:rPr>
          <w:rFonts w:eastAsia="SimSun"/>
        </w:rPr>
        <w:t>is</w:t>
      </w:r>
      <w:r w:rsidRPr="00FA5291">
        <w:rPr>
          <w:rFonts w:eastAsia="SimSun"/>
        </w:rPr>
        <w:t xml:space="preserve"> defined as a non</w:t>
      </w:r>
      <w:r w:rsidR="00E4153D">
        <w:rPr>
          <w:rFonts w:eastAsia="SimSun"/>
        </w:rPr>
        <w:t>-</w:t>
      </w:r>
      <w:r w:rsidRPr="00FA5291">
        <w:rPr>
          <w:rFonts w:eastAsia="SimSun"/>
        </w:rPr>
        <w:t>fixed or un</w:t>
      </w:r>
      <w:r w:rsidR="00E4153D">
        <w:rPr>
          <w:rFonts w:eastAsia="SimSun" w:hint="eastAsia"/>
        </w:rPr>
        <w:t>-</w:t>
      </w:r>
      <w:r w:rsidRPr="00FA5291">
        <w:rPr>
          <w:rFonts w:eastAsia="SimSun"/>
        </w:rPr>
        <w:t xml:space="preserve">moored </w:t>
      </w:r>
      <w:proofErr w:type="spellStart"/>
      <w:r w:rsidRPr="00FA5291">
        <w:rPr>
          <w:rFonts w:eastAsia="SimSun"/>
        </w:rPr>
        <w:t>AtoN</w:t>
      </w:r>
      <w:proofErr w:type="spellEnd"/>
      <w:r w:rsidRPr="00FA5291">
        <w:rPr>
          <w:rFonts w:eastAsia="SimSun"/>
        </w:rPr>
        <w:t xml:space="preserve">; </w:t>
      </w:r>
      <w:r w:rsidR="005464C7">
        <w:rPr>
          <w:rFonts w:eastAsia="SimSun"/>
        </w:rPr>
        <w:t xml:space="preserve">it </w:t>
      </w:r>
      <w:r w:rsidRPr="00FA5291">
        <w:rPr>
          <w:rFonts w:eastAsia="SimSun"/>
        </w:rPr>
        <w:t>does not include a fixed or moored buoy that is adrift from station, temporar</w:t>
      </w:r>
      <w:r w:rsidR="00162ABF">
        <w:rPr>
          <w:rFonts w:eastAsia="SimSun"/>
        </w:rPr>
        <w:t>il</w:t>
      </w:r>
      <w:r w:rsidRPr="00FA5291">
        <w:rPr>
          <w:rFonts w:eastAsia="SimSun"/>
        </w:rPr>
        <w:t>y or otherwise</w:t>
      </w:r>
      <w:r w:rsidR="00EA29C9">
        <w:rPr>
          <w:rFonts w:eastAsia="SimSun"/>
        </w:rPr>
        <w:t>.</w:t>
      </w:r>
      <w:r w:rsidRPr="00D43242" w:rsidDel="003334C7">
        <w:t xml:space="preserve"> </w:t>
      </w:r>
    </w:p>
    <w:p w14:paraId="326A351F" w14:textId="77777777" w:rsidR="009262B6" w:rsidRPr="00D43242" w:rsidRDefault="00251A63" w:rsidP="00D43242">
      <w:pPr>
        <w:pStyle w:val="BodyText"/>
      </w:pPr>
      <w:r>
        <w:t xml:space="preserve">A </w:t>
      </w:r>
      <w:proofErr w:type="spellStart"/>
      <w:r>
        <w:t>MAtoN</w:t>
      </w:r>
      <w:proofErr w:type="spellEnd"/>
      <w:r>
        <w:t xml:space="preserve"> </w:t>
      </w:r>
      <w:r w:rsidRPr="00D2329D">
        <w:t xml:space="preserve">can be fitted with an </w:t>
      </w:r>
      <w:r w:rsidRPr="002C5776">
        <w:t>Automatic Identification System (AIS) device</w:t>
      </w:r>
      <w:r w:rsidR="00D70B4C">
        <w:t xml:space="preserve"> transmitting message 21</w:t>
      </w:r>
      <w:r w:rsidRPr="00D2329D">
        <w:t xml:space="preserve">. </w:t>
      </w:r>
    </w:p>
    <w:p w14:paraId="2F84A49A" w14:textId="77777777" w:rsidR="00D43242" w:rsidRDefault="00E4153D" w:rsidP="00D43242">
      <w:pPr>
        <w:pStyle w:val="BodyText"/>
        <w:rPr>
          <w:i/>
        </w:rPr>
      </w:pPr>
      <w:r w:rsidRPr="002C5776">
        <w:rPr>
          <w:i/>
        </w:rPr>
        <w:t xml:space="preserve">Note: </w:t>
      </w:r>
      <w:proofErr w:type="spellStart"/>
      <w:r w:rsidRPr="002C5776">
        <w:rPr>
          <w:i/>
        </w:rPr>
        <w:t>MAtoN</w:t>
      </w:r>
      <w:proofErr w:type="spellEnd"/>
      <w:r w:rsidRPr="002C5776">
        <w:rPr>
          <w:i/>
        </w:rPr>
        <w:t xml:space="preserve"> should not </w:t>
      </w:r>
      <w:r w:rsidR="00D43242" w:rsidRPr="002C5776">
        <w:rPr>
          <w:i/>
        </w:rPr>
        <w:t xml:space="preserve">be used for unmanned </w:t>
      </w:r>
      <w:r w:rsidRPr="002C5776">
        <w:rPr>
          <w:i/>
        </w:rPr>
        <w:t>vessel</w:t>
      </w:r>
      <w:r w:rsidR="00D43242" w:rsidRPr="002C5776">
        <w:rPr>
          <w:i/>
        </w:rPr>
        <w:t xml:space="preserve"> applications</w:t>
      </w:r>
      <w:r w:rsidR="00461893" w:rsidRPr="002C5776">
        <w:rPr>
          <w:i/>
        </w:rPr>
        <w:t>.</w:t>
      </w:r>
      <w:r w:rsidRPr="002C5776">
        <w:rPr>
          <w:i/>
        </w:rPr>
        <w:t xml:space="preserve"> The lights exhibited by these vessels should comply with COLREGS, or other </w:t>
      </w:r>
      <w:r w:rsidR="00006B77">
        <w:rPr>
          <w:i/>
        </w:rPr>
        <w:t>C</w:t>
      </w:r>
      <w:r w:rsidRPr="002C5776">
        <w:rPr>
          <w:i/>
        </w:rPr>
        <w:t xml:space="preserve">ompetent </w:t>
      </w:r>
      <w:r w:rsidR="00006B77">
        <w:rPr>
          <w:i/>
        </w:rPr>
        <w:t>A</w:t>
      </w:r>
      <w:r w:rsidRPr="002C5776">
        <w:rPr>
          <w:i/>
        </w:rPr>
        <w:t xml:space="preserve">uthority regulations. </w:t>
      </w:r>
    </w:p>
    <w:p w14:paraId="0EAB8695" w14:textId="77777777" w:rsidR="00FA34DA" w:rsidRPr="002C5776" w:rsidRDefault="00FA34DA" w:rsidP="00D43242">
      <w:pPr>
        <w:pStyle w:val="BodyText"/>
        <w:rPr>
          <w:i/>
        </w:rPr>
      </w:pPr>
    </w:p>
    <w:p w14:paraId="6556C56A" w14:textId="77777777" w:rsidR="006E5FB0" w:rsidRDefault="004A65E8" w:rsidP="00FA5291">
      <w:pPr>
        <w:pStyle w:val="Heading1"/>
      </w:pPr>
      <w:bookmarkStart w:id="13" w:name="_Toc36129791"/>
      <w:r>
        <w:rPr>
          <w:caps w:val="0"/>
        </w:rPr>
        <w:t>TYPICAL USES</w:t>
      </w:r>
      <w:bookmarkEnd w:id="13"/>
    </w:p>
    <w:p w14:paraId="4CE051B1" w14:textId="77777777" w:rsidR="00D43242" w:rsidRDefault="006E5FB0" w:rsidP="00D43242">
      <w:pPr>
        <w:pStyle w:val="BodyText"/>
      </w:pPr>
      <w:proofErr w:type="spellStart"/>
      <w:r>
        <w:t>M</w:t>
      </w:r>
      <w:r w:rsidR="002D3A01">
        <w:t>AtoN</w:t>
      </w:r>
      <w:proofErr w:type="spellEnd"/>
      <w:r w:rsidR="002D3A01">
        <w:t xml:space="preserve"> </w:t>
      </w:r>
      <w:r w:rsidR="00D43242">
        <w:t>may</w:t>
      </w:r>
      <w:r w:rsidR="00EE114D">
        <w:t xml:space="preserve"> </w:t>
      </w:r>
      <w:r>
        <w:t xml:space="preserve">be used, but not limited to, </w:t>
      </w:r>
      <w:r w:rsidR="00251A63">
        <w:t xml:space="preserve">for </w:t>
      </w:r>
      <w:r>
        <w:t>following</w:t>
      </w:r>
      <w:r w:rsidR="00AC3DA1">
        <w:t xml:space="preserve"> moving</w:t>
      </w:r>
      <w:r w:rsidR="00EB1F92">
        <w:t>/drifting</w:t>
      </w:r>
      <w:r>
        <w:t xml:space="preserve"> applications</w:t>
      </w:r>
      <w:r w:rsidR="00D43242">
        <w:t>:</w:t>
      </w:r>
    </w:p>
    <w:p w14:paraId="54AAD981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Ocean Data Acquisition System (ODAS) (e</w:t>
      </w:r>
      <w:r w:rsidR="005464C7">
        <w:rPr>
          <w:lang w:eastAsia="de-DE"/>
        </w:rPr>
        <w:t>.</w:t>
      </w:r>
      <w:r>
        <w:rPr>
          <w:lang w:eastAsia="de-DE"/>
        </w:rPr>
        <w:t xml:space="preserve">g. </w:t>
      </w:r>
      <w:r w:rsidR="005464C7">
        <w:rPr>
          <w:lang w:eastAsia="de-DE"/>
        </w:rPr>
        <w:t>to gather</w:t>
      </w:r>
      <w:r w:rsidR="00566453">
        <w:rPr>
          <w:lang w:eastAsia="de-DE"/>
        </w:rPr>
        <w:t xml:space="preserve"> data on</w:t>
      </w:r>
      <w:r w:rsidR="005464C7">
        <w:rPr>
          <w:lang w:eastAsia="de-DE"/>
        </w:rPr>
        <w:t xml:space="preserve"> </w:t>
      </w:r>
      <w:r>
        <w:rPr>
          <w:lang w:eastAsia="de-DE"/>
        </w:rPr>
        <w:t>currents</w:t>
      </w:r>
      <w:r w:rsidR="005464C7">
        <w:rPr>
          <w:lang w:eastAsia="de-DE"/>
        </w:rPr>
        <w:t xml:space="preserve"> and </w:t>
      </w:r>
      <w:r>
        <w:rPr>
          <w:lang w:eastAsia="de-DE"/>
        </w:rPr>
        <w:t>weather)</w:t>
      </w:r>
    </w:p>
    <w:p w14:paraId="3966FA69" w14:textId="77777777" w:rsidR="00D43242" w:rsidRPr="00D576F8" w:rsidRDefault="00EB1F9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</w:t>
      </w:r>
      <w:r w:rsidR="00D43242" w:rsidRPr="00D576F8">
        <w:rPr>
          <w:lang w:eastAsia="de-DE"/>
        </w:rPr>
        <w:t>reckage (e</w:t>
      </w:r>
      <w:r w:rsidR="00997006">
        <w:rPr>
          <w:lang w:eastAsia="de-DE"/>
        </w:rPr>
        <w:t>.</w:t>
      </w:r>
      <w:r w:rsidR="00D43242" w:rsidRPr="00D576F8">
        <w:rPr>
          <w:lang w:eastAsia="de-DE"/>
        </w:rPr>
        <w:t>g. containers, debris)</w:t>
      </w:r>
    </w:p>
    <w:p w14:paraId="3EA17219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 xml:space="preserve">Water quality </w:t>
      </w:r>
      <w:r w:rsidR="00566453">
        <w:rPr>
          <w:lang w:eastAsia="de-DE"/>
        </w:rPr>
        <w:t xml:space="preserve">and </w:t>
      </w:r>
      <w:r>
        <w:rPr>
          <w:lang w:eastAsia="de-DE"/>
        </w:rPr>
        <w:t>pollution monitoring</w:t>
      </w:r>
      <w:r w:rsidR="00E4153D">
        <w:rPr>
          <w:lang w:eastAsia="de-DE"/>
        </w:rPr>
        <w:t xml:space="preserve"> equipment</w:t>
      </w:r>
    </w:p>
    <w:p w14:paraId="52A30EC2" w14:textId="77777777" w:rsidR="00D43242" w:rsidRDefault="00566453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 xml:space="preserve">Dynamic </w:t>
      </w:r>
      <w:r w:rsidR="00D43242">
        <w:rPr>
          <w:lang w:eastAsia="de-DE"/>
        </w:rPr>
        <w:t xml:space="preserve">guard zones </w:t>
      </w:r>
      <w:r>
        <w:rPr>
          <w:lang w:eastAsia="de-DE"/>
        </w:rPr>
        <w:t xml:space="preserve">and </w:t>
      </w:r>
      <w:r w:rsidR="00D43242">
        <w:rPr>
          <w:lang w:eastAsia="de-DE"/>
        </w:rPr>
        <w:t>convoys</w:t>
      </w:r>
    </w:p>
    <w:p w14:paraId="547A14F9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Underwater operations</w:t>
      </w:r>
    </w:p>
    <w:p w14:paraId="6A836EE5" w14:textId="77777777" w:rsidR="00D43242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Enhanc</w:t>
      </w:r>
      <w:r w:rsidR="00566453">
        <w:rPr>
          <w:lang w:eastAsia="de-DE"/>
        </w:rPr>
        <w:t xml:space="preserve">ing </w:t>
      </w:r>
      <w:r>
        <w:rPr>
          <w:lang w:eastAsia="de-DE"/>
        </w:rPr>
        <w:t>navigational safety during military operations (e.g. no sail zones during minesweeping, target exercises</w:t>
      </w:r>
      <w:r w:rsidR="00566453">
        <w:rPr>
          <w:lang w:eastAsia="de-DE"/>
        </w:rPr>
        <w:t xml:space="preserve"> areas</w:t>
      </w:r>
      <w:r>
        <w:rPr>
          <w:lang w:eastAsia="de-DE"/>
        </w:rPr>
        <w:t>)</w:t>
      </w:r>
    </w:p>
    <w:p w14:paraId="4F422A3F" w14:textId="77777777" w:rsidR="00D43242" w:rsidRPr="00BE25DE" w:rsidRDefault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566453">
        <w:rPr>
          <w:rFonts w:eastAsiaTheme="minorEastAsia"/>
          <w:lang w:eastAsia="ko-KR"/>
        </w:rPr>
        <w:t>Towed and deployed applications (e</w:t>
      </w:r>
      <w:r w:rsidR="00997006" w:rsidRPr="00566453">
        <w:rPr>
          <w:rFonts w:eastAsiaTheme="minorEastAsia"/>
          <w:lang w:eastAsia="ko-KR"/>
        </w:rPr>
        <w:t>.</w:t>
      </w:r>
      <w:r w:rsidRPr="00566453">
        <w:rPr>
          <w:rFonts w:eastAsiaTheme="minorEastAsia"/>
          <w:lang w:eastAsia="ko-KR"/>
        </w:rPr>
        <w:t>g. cable laying</w:t>
      </w:r>
      <w:r w:rsidR="00D70B4C">
        <w:rPr>
          <w:rFonts w:eastAsiaTheme="minorEastAsia"/>
          <w:lang w:eastAsia="ko-KR"/>
        </w:rPr>
        <w:t>)</w:t>
      </w:r>
      <w:r w:rsidR="00AC3DA1">
        <w:rPr>
          <w:rFonts w:eastAsiaTheme="minorEastAsia"/>
          <w:lang w:eastAsia="ko-KR"/>
        </w:rPr>
        <w:t xml:space="preserve">. </w:t>
      </w:r>
    </w:p>
    <w:p w14:paraId="385B91AC" w14:textId="77777777" w:rsidR="00D43242" w:rsidRPr="008A728E" w:rsidRDefault="00D43242" w:rsidP="00D43242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 xml:space="preserve">Search &amp; Rescue applications </w:t>
      </w:r>
    </w:p>
    <w:p w14:paraId="2BF044B5" w14:textId="77777777" w:rsidR="00430F61" w:rsidRPr="00FA34DA" w:rsidRDefault="00D43242" w:rsidP="00430F61">
      <w:pPr>
        <w:pStyle w:val="BodyText"/>
        <w:numPr>
          <w:ilvl w:val="0"/>
          <w:numId w:val="48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(e</w:t>
      </w:r>
      <w:r w:rsidR="00997006">
        <w:rPr>
          <w:lang w:eastAsia="de-DE"/>
        </w:rPr>
        <w:t>.</w:t>
      </w:r>
      <w:r>
        <w:rPr>
          <w:lang w:eastAsia="de-DE"/>
        </w:rPr>
        <w:t>g. swimming</w:t>
      </w:r>
      <w:r w:rsidR="00997006">
        <w:rPr>
          <w:lang w:eastAsia="de-DE"/>
        </w:rPr>
        <w:t xml:space="preserve"> </w:t>
      </w:r>
      <w:r w:rsidR="00566453">
        <w:rPr>
          <w:lang w:eastAsia="de-DE"/>
        </w:rPr>
        <w:t>competitions</w:t>
      </w:r>
      <w:r>
        <w:rPr>
          <w:lang w:eastAsia="de-DE"/>
        </w:rPr>
        <w:t>)</w:t>
      </w:r>
    </w:p>
    <w:p w14:paraId="3B88A9B2" w14:textId="77777777" w:rsidR="00845A44" w:rsidRPr="00993B7D" w:rsidRDefault="004A65E8" w:rsidP="00A143A9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4" w:name="_Toc36129792"/>
      <w:r w:rsidRPr="00A143A9">
        <w:rPr>
          <w:caps w:val="0"/>
        </w:rPr>
        <w:lastRenderedPageBreak/>
        <w:t>TYPES OF MOBILE ATON</w:t>
      </w:r>
      <w:bookmarkStart w:id="15" w:name="_Toc34823282"/>
      <w:bookmarkStart w:id="16" w:name="_Toc34823283"/>
      <w:bookmarkEnd w:id="11"/>
      <w:bookmarkEnd w:id="14"/>
      <w:bookmarkEnd w:id="15"/>
      <w:bookmarkEnd w:id="16"/>
    </w:p>
    <w:p w14:paraId="04E2F89F" w14:textId="77777777" w:rsidR="00566453" w:rsidRDefault="005A67A4" w:rsidP="005A67A4">
      <w:pPr>
        <w:rPr>
          <w:sz w:val="22"/>
          <w:lang w:val="en-AU" w:eastAsia="de-DE"/>
        </w:rPr>
      </w:pPr>
      <w:proofErr w:type="spellStart"/>
      <w:r w:rsidRPr="00A951DD">
        <w:rPr>
          <w:sz w:val="22"/>
          <w:lang w:val="en-AU" w:eastAsia="de-DE"/>
        </w:rPr>
        <w:t>MAtoN</w:t>
      </w:r>
      <w:proofErr w:type="spellEnd"/>
      <w:r w:rsidRPr="00A951DD">
        <w:rPr>
          <w:sz w:val="22"/>
          <w:lang w:val="en-AU" w:eastAsia="de-DE"/>
        </w:rPr>
        <w:t xml:space="preserve"> can </w:t>
      </w:r>
      <w:r w:rsidR="00F4537C">
        <w:rPr>
          <w:sz w:val="22"/>
          <w:lang w:val="en-AU" w:eastAsia="de-DE"/>
        </w:rPr>
        <w:t xml:space="preserve">be deployed </w:t>
      </w:r>
      <w:r w:rsidRPr="00A951DD">
        <w:rPr>
          <w:sz w:val="22"/>
          <w:lang w:val="en-AU" w:eastAsia="de-DE"/>
        </w:rPr>
        <w:t>either</w:t>
      </w:r>
      <w:r w:rsidR="0019610A">
        <w:rPr>
          <w:sz w:val="22"/>
          <w:lang w:val="en-AU" w:eastAsia="de-DE"/>
        </w:rPr>
        <w:t xml:space="preserve"> </w:t>
      </w:r>
      <w:r w:rsidRPr="00A951DD">
        <w:rPr>
          <w:sz w:val="22"/>
          <w:lang w:val="en-AU" w:eastAsia="de-DE"/>
        </w:rPr>
        <w:t>physical</w:t>
      </w:r>
      <w:r w:rsidR="00F4537C">
        <w:rPr>
          <w:sz w:val="22"/>
          <w:lang w:val="en-AU" w:eastAsia="de-DE"/>
        </w:rPr>
        <w:t>ly</w:t>
      </w:r>
      <w:r w:rsidRPr="00A951DD">
        <w:rPr>
          <w:sz w:val="22"/>
          <w:lang w:val="en-AU" w:eastAsia="de-DE"/>
        </w:rPr>
        <w:t xml:space="preserve"> or virtual</w:t>
      </w:r>
      <w:r w:rsidR="00F4537C">
        <w:rPr>
          <w:sz w:val="22"/>
          <w:lang w:val="en-AU" w:eastAsia="de-DE"/>
        </w:rPr>
        <w:t>ly</w:t>
      </w:r>
      <w:r w:rsidRPr="00A951DD">
        <w:rPr>
          <w:sz w:val="22"/>
          <w:lang w:val="en-AU" w:eastAsia="de-DE"/>
        </w:rPr>
        <w:t>.</w:t>
      </w:r>
    </w:p>
    <w:p w14:paraId="12688EE8" w14:textId="77777777" w:rsidR="00566453" w:rsidRDefault="00566453" w:rsidP="005A67A4">
      <w:pPr>
        <w:rPr>
          <w:sz w:val="22"/>
          <w:lang w:val="en-AU" w:eastAsia="de-DE"/>
        </w:rPr>
      </w:pPr>
    </w:p>
    <w:p w14:paraId="503F1506" w14:textId="77777777" w:rsidR="005A67A4" w:rsidRPr="00A951DD" w:rsidRDefault="005A67A4" w:rsidP="005A67A4">
      <w:pPr>
        <w:rPr>
          <w:rFonts w:ascii="Arial" w:hAnsi="Arial" w:cs="Arial"/>
          <w:sz w:val="22"/>
          <w:lang w:val="en-AU"/>
        </w:rPr>
      </w:pPr>
      <w:r w:rsidRPr="00A951DD">
        <w:rPr>
          <w:sz w:val="22"/>
          <w:lang w:val="en-AU" w:eastAsia="de-DE"/>
        </w:rPr>
        <w:t xml:space="preserve">Competent </w:t>
      </w:r>
      <w:r w:rsidR="00006B77">
        <w:rPr>
          <w:sz w:val="22"/>
          <w:lang w:val="en-AU" w:eastAsia="de-DE"/>
        </w:rPr>
        <w:t>A</w:t>
      </w:r>
      <w:r w:rsidRPr="00A951DD">
        <w:rPr>
          <w:sz w:val="22"/>
          <w:lang w:val="en-AU" w:eastAsia="de-DE"/>
        </w:rPr>
        <w:t xml:space="preserve">uthorities should determine the most appropriate type of </w:t>
      </w:r>
      <w:proofErr w:type="spellStart"/>
      <w:r w:rsidRPr="00A951DD">
        <w:rPr>
          <w:sz w:val="22"/>
          <w:lang w:val="en-AU" w:eastAsia="de-DE"/>
        </w:rPr>
        <w:t>MAtoN</w:t>
      </w:r>
      <w:proofErr w:type="spellEnd"/>
      <w:r w:rsidRPr="00A951DD">
        <w:rPr>
          <w:sz w:val="22"/>
          <w:lang w:val="en-AU" w:eastAsia="de-DE"/>
        </w:rPr>
        <w:t xml:space="preserve"> for </w:t>
      </w:r>
      <w:r w:rsidR="0019610A">
        <w:rPr>
          <w:sz w:val="22"/>
          <w:lang w:val="en-AU" w:eastAsia="de-DE"/>
        </w:rPr>
        <w:t>each</w:t>
      </w:r>
      <w:r w:rsidR="0019610A" w:rsidRPr="00A951DD">
        <w:rPr>
          <w:sz w:val="22"/>
          <w:lang w:val="en-AU" w:eastAsia="de-DE"/>
        </w:rPr>
        <w:t xml:space="preserve"> </w:t>
      </w:r>
      <w:r w:rsidR="00566453">
        <w:rPr>
          <w:sz w:val="22"/>
          <w:lang w:val="en-AU" w:eastAsia="de-DE"/>
        </w:rPr>
        <w:t xml:space="preserve">situation, </w:t>
      </w:r>
      <w:r w:rsidRPr="00A951DD">
        <w:rPr>
          <w:sz w:val="22"/>
          <w:lang w:val="en-AU" w:eastAsia="de-DE"/>
        </w:rPr>
        <w:t xml:space="preserve">based on </w:t>
      </w:r>
      <w:r w:rsidR="0019610A">
        <w:rPr>
          <w:sz w:val="22"/>
          <w:lang w:val="en-AU" w:eastAsia="de-DE"/>
        </w:rPr>
        <w:t xml:space="preserve">the </w:t>
      </w:r>
      <w:r w:rsidR="00D90E8D" w:rsidRPr="00A951DD">
        <w:rPr>
          <w:sz w:val="22"/>
          <w:lang w:val="en-AU" w:eastAsia="de-DE"/>
        </w:rPr>
        <w:t xml:space="preserve">available </w:t>
      </w:r>
      <w:r w:rsidR="00566453">
        <w:rPr>
          <w:sz w:val="22"/>
          <w:lang w:val="en-AU" w:eastAsia="de-DE"/>
        </w:rPr>
        <w:t xml:space="preserve">equipment </w:t>
      </w:r>
      <w:r w:rsidR="0019610A">
        <w:rPr>
          <w:sz w:val="22"/>
          <w:lang w:val="en-AU" w:eastAsia="de-DE"/>
        </w:rPr>
        <w:t>and assessment of risk.</w:t>
      </w:r>
    </w:p>
    <w:p w14:paraId="1F16709B" w14:textId="77777777" w:rsidR="00845A44" w:rsidRPr="00857D75" w:rsidRDefault="00845A44" w:rsidP="00B50D67">
      <w:pPr>
        <w:pStyle w:val="Heading2"/>
      </w:pPr>
      <w:bookmarkStart w:id="17" w:name="_Toc22141873"/>
      <w:bookmarkStart w:id="18" w:name="_Toc22148623"/>
      <w:bookmarkStart w:id="19" w:name="_Toc22148795"/>
      <w:bookmarkStart w:id="20" w:name="_Toc22152611"/>
      <w:bookmarkStart w:id="21" w:name="_Toc22154443"/>
      <w:bookmarkStart w:id="22" w:name="_Toc496681973"/>
      <w:bookmarkStart w:id="23" w:name="_Toc496682140"/>
      <w:bookmarkStart w:id="24" w:name="_Toc449013353"/>
      <w:bookmarkStart w:id="25" w:name="_Toc36129793"/>
      <w:bookmarkEnd w:id="17"/>
      <w:bookmarkEnd w:id="18"/>
      <w:bookmarkEnd w:id="19"/>
      <w:bookmarkEnd w:id="20"/>
      <w:bookmarkEnd w:id="21"/>
      <w:bookmarkEnd w:id="22"/>
      <w:bookmarkEnd w:id="23"/>
      <w:r w:rsidRPr="00857D75">
        <w:t xml:space="preserve">Physical </w:t>
      </w:r>
      <w:proofErr w:type="spellStart"/>
      <w:r w:rsidR="0051029F">
        <w:t>M</w:t>
      </w:r>
      <w:r w:rsidRPr="00857D75">
        <w:t>AtoN</w:t>
      </w:r>
      <w:bookmarkEnd w:id="24"/>
      <w:bookmarkEnd w:id="25"/>
      <w:proofErr w:type="spellEnd"/>
    </w:p>
    <w:p w14:paraId="3AEAB397" w14:textId="77777777" w:rsidR="00566453" w:rsidRDefault="00BC4CC8" w:rsidP="00FA5291">
      <w:pPr>
        <w:autoSpaceDE w:val="0"/>
        <w:autoSpaceDN w:val="0"/>
        <w:adjustRightInd w:val="0"/>
        <w:rPr>
          <w:lang w:eastAsia="de-DE"/>
        </w:rPr>
      </w:pPr>
      <w:r w:rsidRPr="00FA5291">
        <w:rPr>
          <w:sz w:val="22"/>
          <w:lang w:eastAsia="de-DE"/>
        </w:rPr>
        <w:t xml:space="preserve">A physical </w:t>
      </w:r>
      <w:proofErr w:type="spellStart"/>
      <w:r w:rsidRPr="00FA5291">
        <w:rPr>
          <w:sz w:val="22"/>
          <w:lang w:eastAsia="de-DE"/>
        </w:rPr>
        <w:t>MAtoN</w:t>
      </w:r>
      <w:proofErr w:type="spellEnd"/>
      <w:r w:rsidRPr="00FA5291">
        <w:rPr>
          <w:sz w:val="22"/>
          <w:lang w:eastAsia="de-DE"/>
        </w:rPr>
        <w:t xml:space="preserve"> </w:t>
      </w:r>
      <w:r w:rsidR="00D90E8D" w:rsidRPr="00A951DD">
        <w:rPr>
          <w:sz w:val="22"/>
          <w:lang w:eastAsia="de-DE"/>
        </w:rPr>
        <w:t>is</w:t>
      </w:r>
      <w:r w:rsidRPr="00FA5291">
        <w:rPr>
          <w:sz w:val="22"/>
          <w:lang w:eastAsia="de-DE"/>
        </w:rPr>
        <w:t xml:space="preserve"> </w:t>
      </w:r>
      <w:r w:rsidR="003E46FE" w:rsidRPr="00A951DD">
        <w:rPr>
          <w:sz w:val="22"/>
          <w:lang w:eastAsia="de-DE"/>
        </w:rPr>
        <w:t>usually</w:t>
      </w:r>
      <w:r w:rsidRPr="00FA5291">
        <w:rPr>
          <w:sz w:val="22"/>
          <w:lang w:eastAsia="de-DE"/>
        </w:rPr>
        <w:t xml:space="preserve"> a special mark with </w:t>
      </w:r>
      <w:proofErr w:type="spellStart"/>
      <w:r w:rsidRPr="00FA5291">
        <w:rPr>
          <w:sz w:val="22"/>
          <w:lang w:eastAsia="de-DE"/>
        </w:rPr>
        <w:t>MAtoN</w:t>
      </w:r>
      <w:proofErr w:type="spellEnd"/>
      <w:r w:rsidRPr="00FA5291">
        <w:rPr>
          <w:sz w:val="22"/>
          <w:lang w:eastAsia="de-DE"/>
        </w:rPr>
        <w:t xml:space="preserve"> specific </w:t>
      </w:r>
      <w:r w:rsidR="00D90E8D" w:rsidRPr="00A951DD">
        <w:rPr>
          <w:sz w:val="22"/>
          <w:lang w:eastAsia="de-DE"/>
        </w:rPr>
        <w:t xml:space="preserve">light </w:t>
      </w:r>
      <w:r w:rsidRPr="00FA5291">
        <w:rPr>
          <w:sz w:val="22"/>
          <w:lang w:eastAsia="de-DE"/>
        </w:rPr>
        <w:t>characteristic</w:t>
      </w:r>
      <w:r w:rsidR="00D90E8D" w:rsidRPr="00A951DD">
        <w:rPr>
          <w:sz w:val="22"/>
          <w:lang w:eastAsia="de-DE"/>
        </w:rPr>
        <w:t xml:space="preserve"> (see </w:t>
      </w:r>
      <w:r w:rsidR="00566453">
        <w:rPr>
          <w:sz w:val="22"/>
          <w:lang w:eastAsia="de-DE"/>
        </w:rPr>
        <w:t>T</w:t>
      </w:r>
      <w:r w:rsidR="00D90E8D" w:rsidRPr="00A951DD">
        <w:rPr>
          <w:sz w:val="22"/>
          <w:lang w:eastAsia="de-DE"/>
        </w:rPr>
        <w:t>able 1)</w:t>
      </w:r>
      <w:r w:rsidRPr="00FA5291">
        <w:rPr>
          <w:sz w:val="22"/>
          <w:lang w:eastAsia="de-DE"/>
        </w:rPr>
        <w:t xml:space="preserve">. </w:t>
      </w:r>
    </w:p>
    <w:p w14:paraId="58F8740E" w14:textId="77777777" w:rsidR="001E4B5A" w:rsidRDefault="001E4B5A" w:rsidP="00FA5291">
      <w:pPr>
        <w:autoSpaceDE w:val="0"/>
        <w:autoSpaceDN w:val="0"/>
        <w:adjustRightInd w:val="0"/>
        <w:rPr>
          <w:sz w:val="22"/>
          <w:lang w:eastAsia="de-DE"/>
        </w:rPr>
      </w:pPr>
    </w:p>
    <w:p w14:paraId="4E8932DF" w14:textId="77777777" w:rsidR="00EF0577" w:rsidRPr="00A951DD" w:rsidRDefault="00BC4CC8" w:rsidP="00FA5291">
      <w:pPr>
        <w:autoSpaceDE w:val="0"/>
        <w:autoSpaceDN w:val="0"/>
        <w:adjustRightInd w:val="0"/>
        <w:rPr>
          <w:lang w:val="en-AU" w:eastAsia="de-DE"/>
        </w:rPr>
      </w:pPr>
      <w:r w:rsidRPr="00FA5291">
        <w:rPr>
          <w:sz w:val="22"/>
          <w:lang w:val="en-AU" w:eastAsia="de-DE"/>
        </w:rPr>
        <w:t xml:space="preserve">Physical </w:t>
      </w:r>
      <w:proofErr w:type="spellStart"/>
      <w:r w:rsidRPr="00FA5291">
        <w:rPr>
          <w:sz w:val="22"/>
          <w:lang w:val="en-AU" w:eastAsia="de-DE"/>
        </w:rPr>
        <w:t>MAtoN</w:t>
      </w:r>
      <w:proofErr w:type="spellEnd"/>
      <w:r w:rsidRPr="00FA5291">
        <w:rPr>
          <w:sz w:val="22"/>
          <w:lang w:val="en-AU" w:eastAsia="de-DE"/>
        </w:rPr>
        <w:t xml:space="preserve"> sh</w:t>
      </w:r>
      <w:r w:rsidR="00EF0577" w:rsidRPr="00A951DD">
        <w:rPr>
          <w:sz w:val="22"/>
          <w:lang w:val="en-AU" w:eastAsia="de-DE"/>
        </w:rPr>
        <w:t>ould</w:t>
      </w:r>
      <w:r w:rsidRPr="00FA5291">
        <w:rPr>
          <w:sz w:val="22"/>
          <w:lang w:val="en-AU" w:eastAsia="de-DE"/>
        </w:rPr>
        <w:t xml:space="preserve"> be designed to meet the following </w:t>
      </w:r>
      <w:r w:rsidR="00EF0577" w:rsidRPr="00A951DD">
        <w:rPr>
          <w:sz w:val="22"/>
          <w:lang w:val="en-AU" w:eastAsia="de-DE"/>
        </w:rPr>
        <w:t>characteristics</w:t>
      </w:r>
      <w:r w:rsidR="00566453">
        <w:rPr>
          <w:sz w:val="22"/>
          <w:lang w:val="en-AU" w:eastAsia="de-DE"/>
        </w:rPr>
        <w:t>.</w:t>
      </w:r>
    </w:p>
    <w:p w14:paraId="00718389" w14:textId="77777777" w:rsidR="00E5394B" w:rsidRPr="00A951DD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sz w:val="22"/>
          <w:highlight w:val="yellow"/>
          <w:lang w:val="en-IE"/>
        </w:rPr>
      </w:pPr>
    </w:p>
    <w:p w14:paraId="1DCFCF2D" w14:textId="77777777" w:rsidR="00B56CEC" w:rsidRPr="00A951DD" w:rsidRDefault="00B56CEC" w:rsidP="00B56CEC">
      <w:pPr>
        <w:pStyle w:val="Caption"/>
        <w:keepNext/>
        <w:jc w:val="center"/>
        <w:rPr>
          <w:rFonts w:cstheme="minorHAnsi"/>
          <w:b w:val="0"/>
          <w:i w:val="0"/>
          <w:color w:val="auto"/>
          <w:u w:val="none"/>
        </w:rPr>
      </w:pPr>
      <w:bookmarkStart w:id="26" w:name="_Toc465149401"/>
      <w:r w:rsidRPr="00A951DD">
        <w:rPr>
          <w:rFonts w:cstheme="minorHAnsi"/>
          <w:b w:val="0"/>
          <w:i w:val="0"/>
          <w:color w:val="auto"/>
          <w:u w:val="none"/>
        </w:rPr>
        <w:t xml:space="preserve">Table </w: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begin"/>
      </w:r>
      <w:r w:rsidRPr="00A951DD">
        <w:rPr>
          <w:rFonts w:cstheme="minorHAnsi"/>
          <w:b w:val="0"/>
          <w:i w:val="0"/>
          <w:color w:val="auto"/>
          <w:u w:val="none"/>
        </w:rPr>
        <w:instrText xml:space="preserve"> SEQ Table \* ARABIC </w:instrTex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separate"/>
      </w:r>
      <w:r w:rsidRPr="00A951DD">
        <w:rPr>
          <w:rFonts w:cstheme="minorHAnsi"/>
          <w:b w:val="0"/>
          <w:i w:val="0"/>
          <w:noProof/>
          <w:color w:val="auto"/>
          <w:u w:val="none"/>
        </w:rPr>
        <w:t>1</w:t>
      </w:r>
      <w:r w:rsidR="007F7361" w:rsidRPr="00A951DD">
        <w:rPr>
          <w:rFonts w:cstheme="minorHAnsi"/>
          <w:b w:val="0"/>
          <w:i w:val="0"/>
          <w:color w:val="auto"/>
          <w:u w:val="none"/>
        </w:rPr>
        <w:fldChar w:fldCharType="end"/>
      </w:r>
      <w:r w:rsidRPr="00A951DD">
        <w:rPr>
          <w:rFonts w:cstheme="minorHAnsi"/>
          <w:b w:val="0"/>
          <w:i w:val="0"/>
          <w:color w:val="auto"/>
          <w:u w:val="none"/>
        </w:rPr>
        <w:t xml:space="preserve">- </w:t>
      </w:r>
      <w:proofErr w:type="spellStart"/>
      <w:r w:rsidR="00A53B2D">
        <w:rPr>
          <w:rFonts w:cstheme="minorHAnsi"/>
          <w:b w:val="0"/>
          <w:i w:val="0"/>
          <w:color w:val="auto"/>
          <w:u w:val="none"/>
        </w:rPr>
        <w:t>MAtoN</w:t>
      </w:r>
      <w:proofErr w:type="spellEnd"/>
      <w:r w:rsidR="00A53B2D">
        <w:rPr>
          <w:rFonts w:cstheme="minorHAnsi"/>
          <w:b w:val="0"/>
          <w:i w:val="0"/>
          <w:color w:val="auto"/>
          <w:u w:val="none"/>
        </w:rPr>
        <w:t xml:space="preserve"> </w:t>
      </w:r>
      <w:bookmarkEnd w:id="26"/>
      <w:r w:rsidR="009D5B4F" w:rsidRPr="00A951DD">
        <w:rPr>
          <w:rFonts w:cstheme="minorHAnsi"/>
          <w:b w:val="0"/>
          <w:i w:val="0"/>
          <w:color w:val="auto"/>
          <w:u w:val="none"/>
        </w:rPr>
        <w:t xml:space="preserve">characteristics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30"/>
        <w:gridCol w:w="6763"/>
      </w:tblGrid>
      <w:tr w:rsidR="009D5B4F" w:rsidRPr="00A951DD" w14:paraId="65B8086B" w14:textId="77777777" w:rsidTr="00FA5291">
        <w:trPr>
          <w:jc w:val="center"/>
        </w:trPr>
        <w:tc>
          <w:tcPr>
            <w:tcW w:w="2730" w:type="dxa"/>
          </w:tcPr>
          <w:p w14:paraId="484BB1DD" w14:textId="77777777" w:rsidR="009D5B4F" w:rsidRPr="00A951DD" w:rsidRDefault="000C083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 xml:space="preserve">Type of </w:t>
            </w:r>
            <w:proofErr w:type="spellStart"/>
            <w:r w:rsidRPr="00A951DD">
              <w:rPr>
                <w:rFonts w:eastAsia="Times New Roman" w:cstheme="minorHAnsi"/>
                <w:sz w:val="22"/>
                <w:lang w:val="en-IE"/>
              </w:rPr>
              <w:t>AtoN</w:t>
            </w:r>
            <w:proofErr w:type="spellEnd"/>
            <w:r w:rsidR="00DD727D">
              <w:rPr>
                <w:rFonts w:eastAsia="Times New Roman" w:cstheme="minorHAnsi"/>
                <w:sz w:val="22"/>
                <w:lang w:val="en-IE"/>
              </w:rPr>
              <w:t>, colour, and shape</w:t>
            </w:r>
          </w:p>
        </w:tc>
        <w:tc>
          <w:tcPr>
            <w:tcW w:w="6763" w:type="dxa"/>
          </w:tcPr>
          <w:p w14:paraId="1AF33953" w14:textId="77777777" w:rsidR="00A53B2D" w:rsidRDefault="009D5B4F" w:rsidP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Special Mark</w:t>
            </w:r>
            <w:r w:rsidR="00DD727D">
              <w:rPr>
                <w:rFonts w:eastAsia="Times New Roman" w:cstheme="minorHAnsi"/>
                <w:sz w:val="22"/>
                <w:lang w:val="en-IE"/>
              </w:rPr>
              <w:t xml:space="preserve">. </w:t>
            </w:r>
          </w:p>
          <w:p w14:paraId="7FEAF2A0" w14:textId="77777777" w:rsidR="00A53B2D" w:rsidRDefault="00DD727D" w:rsidP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Colour yellow. </w:t>
            </w:r>
          </w:p>
          <w:p w14:paraId="736ADD48" w14:textId="77777777" w:rsidR="009D5B4F" w:rsidRPr="00A951DD" w:rsidRDefault="00DD727D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Shape optional, but not 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in conflict </w:t>
            </w:r>
            <w:r>
              <w:rPr>
                <w:rFonts w:eastAsia="Times New Roman" w:cstheme="minorHAnsi"/>
                <w:sz w:val="22"/>
                <w:lang w:val="en-IE"/>
              </w:rPr>
              <w:t>with lateral marks.</w:t>
            </w:r>
          </w:p>
        </w:tc>
      </w:tr>
      <w:tr w:rsidR="00EF0577" w:rsidRPr="00A951DD" w14:paraId="77D70026" w14:textId="77777777" w:rsidTr="00FA5291">
        <w:trPr>
          <w:jc w:val="center"/>
        </w:trPr>
        <w:tc>
          <w:tcPr>
            <w:tcW w:w="2730" w:type="dxa"/>
          </w:tcPr>
          <w:p w14:paraId="6027D50C" w14:textId="77777777" w:rsidR="00EF0577" w:rsidRPr="00A951DD" w:rsidRDefault="00EF0577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Top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Pr="00A951DD">
              <w:rPr>
                <w:rFonts w:eastAsia="Times New Roman" w:cstheme="minorHAnsi"/>
                <w:sz w:val="22"/>
                <w:lang w:val="en-IE"/>
              </w:rPr>
              <w:t>mark</w:t>
            </w:r>
          </w:p>
        </w:tc>
        <w:tc>
          <w:tcPr>
            <w:tcW w:w="6763" w:type="dxa"/>
          </w:tcPr>
          <w:p w14:paraId="732527F0" w14:textId="77777777" w:rsidR="00D0451D" w:rsidRDefault="00DD727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Single yellow “X” shape.</w:t>
            </w:r>
          </w:p>
          <w:p w14:paraId="737A28AE" w14:textId="77777777" w:rsidR="00D0451D" w:rsidRPr="00D0451D" w:rsidRDefault="00D0451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  <w:p w14:paraId="30779D36" w14:textId="77777777" w:rsidR="004D7282" w:rsidRPr="00D0451D" w:rsidRDefault="00EF0577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i/>
                <w:sz w:val="22"/>
                <w:lang w:val="en-IE"/>
              </w:rPr>
            </w:pPr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 xml:space="preserve">To increase </w:t>
            </w:r>
            <w:proofErr w:type="spellStart"/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>conspicuity</w:t>
            </w:r>
            <w:proofErr w:type="spellEnd"/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 xml:space="preserve">, and if practical, </w:t>
            </w:r>
            <w:r w:rsidR="0019610A">
              <w:rPr>
                <w:rFonts w:eastAsia="Times New Roman" w:cstheme="minorHAnsi"/>
                <w:i/>
                <w:sz w:val="22"/>
                <w:lang w:val="en-IE"/>
              </w:rPr>
              <w:t>the</w:t>
            </w:r>
            <w:r w:rsidRPr="00D0451D">
              <w:rPr>
                <w:rFonts w:eastAsia="Times New Roman" w:cstheme="minorHAnsi"/>
                <w:i/>
                <w:sz w:val="22"/>
                <w:lang w:val="en-IE"/>
              </w:rPr>
              <w:t xml:space="preserve"> top mark of a special mark should be used.</w:t>
            </w:r>
            <w:r w:rsidR="004D7282">
              <w:rPr>
                <w:rFonts w:eastAsia="Times New Roman" w:cstheme="minorHAnsi"/>
                <w:i/>
                <w:sz w:val="22"/>
                <w:lang w:val="en-IE"/>
              </w:rPr>
              <w:t xml:space="preserve">  </w:t>
            </w:r>
          </w:p>
        </w:tc>
      </w:tr>
      <w:tr w:rsidR="004D7282" w:rsidRPr="00A951DD" w14:paraId="4B089F0B" w14:textId="77777777" w:rsidTr="00FA5291">
        <w:trPr>
          <w:jc w:val="center"/>
        </w:trPr>
        <w:tc>
          <w:tcPr>
            <w:tcW w:w="2730" w:type="dxa"/>
          </w:tcPr>
          <w:p w14:paraId="0E2DA25A" w14:textId="77777777" w:rsidR="004D7282" w:rsidRPr="00A951DD" w:rsidRDefault="004D728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Additional marks</w:t>
            </w:r>
          </w:p>
        </w:tc>
        <w:tc>
          <w:tcPr>
            <w:tcW w:w="6763" w:type="dxa"/>
          </w:tcPr>
          <w:p w14:paraId="07BA0395" w14:textId="77777777" w:rsidR="004D7282" w:rsidRPr="00FA5291" w:rsidRDefault="004D7282" w:rsidP="004D728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FA5291">
              <w:rPr>
                <w:rFonts w:eastAsia="Times New Roman" w:cstheme="minorHAnsi"/>
                <w:sz w:val="22"/>
                <w:lang w:val="en-IE"/>
              </w:rPr>
              <w:t xml:space="preserve">For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hazards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wi</w:t>
            </w:r>
            <w:r>
              <w:rPr>
                <w:rFonts w:eastAsia="Times New Roman" w:cstheme="minorHAnsi"/>
                <w:sz w:val="22"/>
                <w:lang w:val="en-IE"/>
              </w:rPr>
              <w:t>th low profile/partly submerged</w:t>
            </w:r>
            <w:r w:rsidR="00566453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and where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visual observation</w:t>
            </w:r>
            <w:r>
              <w:rPr>
                <w:rFonts w:eastAsia="Times New Roman" w:cstheme="minorHAnsi"/>
                <w:sz w:val="22"/>
                <w:lang w:val="en-IE"/>
              </w:rPr>
              <w:t>s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are primarily 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undertaken from the air</w:t>
            </w:r>
            <w:r>
              <w:rPr>
                <w:rFonts w:eastAsia="Times New Roman" w:cstheme="minorHAnsi"/>
                <w:sz w:val="22"/>
                <w:lang w:val="en-IE"/>
              </w:rPr>
              <w:t>, an additional mark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, like a circular symbol</w:t>
            </w:r>
            <w:r>
              <w:rPr>
                <w:rFonts w:eastAsia="Times New Roman" w:cstheme="minorHAnsi"/>
                <w:sz w:val="22"/>
                <w:lang w:val="en-IE"/>
              </w:rPr>
              <w:t>, can be added, if practicable</w:t>
            </w:r>
            <w:r w:rsidRPr="00FA5291">
              <w:rPr>
                <w:rFonts w:eastAsia="Times New Roman" w:cstheme="minorHAnsi"/>
                <w:sz w:val="22"/>
                <w:lang w:val="en-IE"/>
              </w:rPr>
              <w:t>.</w:t>
            </w:r>
          </w:p>
          <w:p w14:paraId="0628170A" w14:textId="77777777" w:rsidR="004D7282" w:rsidRDefault="004D7282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C57A65" w:rsidRPr="00A951DD" w14:paraId="1EFBB91A" w14:textId="77777777" w:rsidTr="00FA5291">
        <w:trPr>
          <w:jc w:val="center"/>
        </w:trPr>
        <w:tc>
          <w:tcPr>
            <w:tcW w:w="2730" w:type="dxa"/>
          </w:tcPr>
          <w:p w14:paraId="24CA3C9E" w14:textId="77777777" w:rsidR="00C57A65" w:rsidRDefault="00C57A65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>Position sensor</w:t>
            </w:r>
          </w:p>
        </w:tc>
        <w:tc>
          <w:tcPr>
            <w:tcW w:w="6763" w:type="dxa"/>
          </w:tcPr>
          <w:p w14:paraId="7D844825" w14:textId="77777777" w:rsidR="00F4537C" w:rsidRDefault="00F4537C" w:rsidP="004D7282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If AIS is used, the Electronic Position Fixing System (EPFS) in use, 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 xml:space="preserve">must be in accordance with </w:t>
            </w:r>
            <w:r w:rsidR="004731AD">
              <w:rPr>
                <w:rFonts w:eastAsia="Times New Roman" w:cstheme="minorHAnsi"/>
                <w:sz w:val="22"/>
                <w:lang w:val="en-IE"/>
              </w:rPr>
              <w:t xml:space="preserve">the latest version of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ITU-R M.1371 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 xml:space="preserve">- </w:t>
            </w:r>
            <w:r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="005609AE" w:rsidRPr="005609AE">
              <w:rPr>
                <w:rFonts w:eastAsia="Times New Roman" w:cstheme="minorHAnsi"/>
                <w:sz w:val="22"/>
                <w:lang w:val="en-IE"/>
              </w:rPr>
              <w:t>Technical characteristics for an automatic identification system using time division multiple access in the VHF maritime mobile frequency band</w:t>
            </w:r>
            <w:r w:rsidR="005609AE">
              <w:rPr>
                <w:rFonts w:eastAsia="Times New Roman" w:cstheme="minorHAnsi"/>
                <w:sz w:val="22"/>
                <w:lang w:val="en-IE"/>
              </w:rPr>
              <w:t>.</w:t>
            </w:r>
          </w:p>
          <w:p w14:paraId="56D0AFF9" w14:textId="77777777" w:rsidR="00C57A65" w:rsidRPr="00FA5291" w:rsidRDefault="00C57A65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292679" w:rsidRPr="00A951DD" w14:paraId="79EDC2BA" w14:textId="77777777" w:rsidTr="00FA5291">
        <w:trPr>
          <w:jc w:val="center"/>
        </w:trPr>
        <w:tc>
          <w:tcPr>
            <w:tcW w:w="2730" w:type="dxa"/>
            <w:shd w:val="clear" w:color="auto" w:fill="D9D9D9" w:themeFill="background1" w:themeFillShade="D9"/>
          </w:tcPr>
          <w:p w14:paraId="39F8E586" w14:textId="77777777" w:rsidR="00292679" w:rsidRPr="00A951DD" w:rsidRDefault="00292679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Light (</w:t>
            </w:r>
            <w:r w:rsidR="00F4537C">
              <w:rPr>
                <w:rFonts w:eastAsia="Times New Roman" w:cstheme="minorHAnsi"/>
                <w:sz w:val="22"/>
                <w:lang w:val="en-IE"/>
              </w:rPr>
              <w:t>if</w:t>
            </w:r>
            <w:r w:rsidR="00F4537C" w:rsidRPr="00A951DD">
              <w:rPr>
                <w:rFonts w:eastAsia="Times New Roman" w:cstheme="minorHAnsi"/>
                <w:sz w:val="22"/>
                <w:lang w:val="en-IE"/>
              </w:rPr>
              <w:t xml:space="preserve"> </w:t>
            </w:r>
            <w:r w:rsidRPr="00A951DD">
              <w:rPr>
                <w:rFonts w:eastAsia="Times New Roman" w:cstheme="minorHAnsi"/>
                <w:sz w:val="22"/>
                <w:lang w:val="en-IE"/>
              </w:rPr>
              <w:t>fitted)</w:t>
            </w:r>
          </w:p>
        </w:tc>
        <w:tc>
          <w:tcPr>
            <w:tcW w:w="6763" w:type="dxa"/>
            <w:shd w:val="clear" w:color="auto" w:fill="D9D9D9" w:themeFill="background1" w:themeFillShade="D9"/>
          </w:tcPr>
          <w:p w14:paraId="1C8A1FAC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</w:p>
        </w:tc>
      </w:tr>
      <w:tr w:rsidR="00292679" w:rsidRPr="00A951DD" w14:paraId="382B1BE4" w14:textId="77777777" w:rsidTr="00FA5291">
        <w:trPr>
          <w:jc w:val="center"/>
        </w:trPr>
        <w:tc>
          <w:tcPr>
            <w:tcW w:w="2730" w:type="dxa"/>
          </w:tcPr>
          <w:p w14:paraId="31545115" w14:textId="77777777" w:rsidR="00292679" w:rsidRPr="00A951DD" w:rsidRDefault="00DD727D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>
              <w:rPr>
                <w:rFonts w:eastAsia="Times New Roman" w:cstheme="minorHAnsi"/>
                <w:sz w:val="22"/>
                <w:lang w:val="en-IE"/>
              </w:rPr>
              <w:t xml:space="preserve">Colour </w:t>
            </w:r>
          </w:p>
        </w:tc>
        <w:tc>
          <w:tcPr>
            <w:tcW w:w="6763" w:type="dxa"/>
          </w:tcPr>
          <w:p w14:paraId="0AB761AF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Yellow</w:t>
            </w:r>
          </w:p>
        </w:tc>
      </w:tr>
      <w:tr w:rsidR="00292679" w:rsidRPr="00A951DD" w14:paraId="10A99624" w14:textId="77777777" w:rsidTr="002C5776">
        <w:trPr>
          <w:jc w:val="center"/>
        </w:trPr>
        <w:tc>
          <w:tcPr>
            <w:tcW w:w="2730" w:type="dxa"/>
          </w:tcPr>
          <w:p w14:paraId="68D9BED6" w14:textId="77777777" w:rsidR="00292679" w:rsidRPr="00A951DD" w:rsidRDefault="00292679" w:rsidP="00915F7E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2"/>
                <w:lang w:val="en-IE"/>
              </w:rPr>
            </w:pPr>
            <w:r w:rsidRPr="00A951DD">
              <w:rPr>
                <w:rFonts w:eastAsia="Times New Roman" w:cstheme="minorHAnsi"/>
                <w:sz w:val="22"/>
                <w:lang w:val="en-IE"/>
              </w:rPr>
              <w:t>Rhythm</w:t>
            </w:r>
          </w:p>
        </w:tc>
        <w:tc>
          <w:tcPr>
            <w:tcW w:w="6763" w:type="dxa"/>
            <w:shd w:val="clear" w:color="auto" w:fill="auto"/>
          </w:tcPr>
          <w:p w14:paraId="047AFCC0" w14:textId="77777777" w:rsidR="00F4537C" w:rsidRPr="002C5776" w:rsidRDefault="00CC43E7" w:rsidP="009D5B4F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  <w:r w:rsidRPr="002C5776">
              <w:rPr>
                <w:rFonts w:cstheme="minorHAnsi"/>
                <w:sz w:val="22"/>
              </w:rPr>
              <w:t xml:space="preserve">Flicker 1s </w:t>
            </w:r>
            <w:r w:rsidR="00435F4A" w:rsidRPr="002C5776">
              <w:rPr>
                <w:rFonts w:cstheme="minorHAnsi"/>
                <w:sz w:val="22"/>
              </w:rPr>
              <w:t xml:space="preserve">(5 Hz) </w:t>
            </w:r>
            <w:r w:rsidRPr="002C5776">
              <w:rPr>
                <w:rFonts w:cstheme="minorHAnsi"/>
                <w:sz w:val="22"/>
              </w:rPr>
              <w:t xml:space="preserve">Eclipse 0.7s Flicker 1s </w:t>
            </w:r>
            <w:r w:rsidR="00435F4A" w:rsidRPr="002C5776">
              <w:rPr>
                <w:rFonts w:cstheme="minorHAnsi"/>
                <w:sz w:val="22"/>
              </w:rPr>
              <w:t xml:space="preserve">(5Hz) </w:t>
            </w:r>
            <w:r w:rsidRPr="002C5776">
              <w:rPr>
                <w:rFonts w:cstheme="minorHAnsi"/>
                <w:sz w:val="22"/>
              </w:rPr>
              <w:t>Eclipse 0.5s Fl 1s Eclipse 0.5s Fl 1s Eclipse 3s</w:t>
            </w:r>
            <w:r w:rsidR="00566453" w:rsidRPr="002C5776">
              <w:rPr>
                <w:rFonts w:cstheme="minorHAnsi"/>
                <w:sz w:val="22"/>
              </w:rPr>
              <w:t>.</w:t>
            </w:r>
          </w:p>
          <w:p w14:paraId="7D3EFF87" w14:textId="77777777" w:rsidR="009D5B4F" w:rsidRDefault="00435F4A" w:rsidP="00704658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Nominal</w:t>
            </w:r>
            <w:r w:rsidR="00CC43E7" w:rsidRPr="002C5776">
              <w:rPr>
                <w:rFonts w:cstheme="minorHAnsi"/>
                <w:sz w:val="22"/>
              </w:rPr>
              <w:t xml:space="preserve"> range 3</w:t>
            </w:r>
            <w:r>
              <w:rPr>
                <w:rFonts w:cstheme="minorHAnsi"/>
                <w:sz w:val="22"/>
              </w:rPr>
              <w:t xml:space="preserve"> nm. </w:t>
            </w:r>
          </w:p>
          <w:p w14:paraId="74DDDD91" w14:textId="77777777" w:rsidR="00CB0501" w:rsidRDefault="00CB0501" w:rsidP="00704658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</w:p>
          <w:p w14:paraId="7E8A09DE" w14:textId="77777777" w:rsidR="00CB0501" w:rsidRPr="00704658" w:rsidRDefault="00CB0501" w:rsidP="00CB0501">
            <w:pPr>
              <w:autoSpaceDE w:val="0"/>
              <w:autoSpaceDN w:val="0"/>
              <w:adjustRightInd w:val="0"/>
              <w:rPr>
                <w:rFonts w:cstheme="minorHAnsi"/>
                <w:sz w:val="22"/>
              </w:rPr>
            </w:pPr>
          </w:p>
        </w:tc>
      </w:tr>
    </w:tbl>
    <w:p w14:paraId="54F1ACBB" w14:textId="77777777" w:rsidR="00A53B2D" w:rsidRPr="00A951DD" w:rsidRDefault="00A53B2D" w:rsidP="00915F7E">
      <w:pPr>
        <w:autoSpaceDE w:val="0"/>
        <w:autoSpaceDN w:val="0"/>
        <w:adjustRightInd w:val="0"/>
        <w:rPr>
          <w:rFonts w:eastAsia="Times New Roman" w:cstheme="minorHAnsi"/>
          <w:sz w:val="22"/>
          <w:lang w:val="en-IE"/>
        </w:rPr>
      </w:pPr>
    </w:p>
    <w:p w14:paraId="567C70FA" w14:textId="77777777" w:rsidR="009A0C10" w:rsidRPr="00EC1977" w:rsidRDefault="00E665BC" w:rsidP="00EC1977">
      <w:pPr>
        <w:pStyle w:val="BodyText"/>
        <w:rPr>
          <w:lang w:eastAsia="de-DE"/>
        </w:rPr>
      </w:pPr>
      <w:r w:rsidRPr="00EC1977">
        <w:rPr>
          <w:lang w:eastAsia="de-DE"/>
        </w:rPr>
        <w:t xml:space="preserve">Additional </w:t>
      </w:r>
      <w:r w:rsidR="009A0C10" w:rsidRPr="00EC1977">
        <w:rPr>
          <w:lang w:eastAsia="de-DE"/>
        </w:rPr>
        <w:t>considerations:</w:t>
      </w:r>
    </w:p>
    <w:p w14:paraId="7F070800" w14:textId="77777777" w:rsidR="00566453" w:rsidRPr="00FA5291" w:rsidRDefault="00566453" w:rsidP="00FA5291">
      <w:pPr>
        <w:pStyle w:val="ListParagraph"/>
        <w:autoSpaceDE w:val="0"/>
        <w:autoSpaceDN w:val="0"/>
        <w:adjustRightInd w:val="0"/>
        <w:ind w:left="1068"/>
        <w:rPr>
          <w:rFonts w:eastAsia="Times New Roman" w:cstheme="minorHAnsi"/>
          <w:lang w:val="en-IE"/>
        </w:rPr>
      </w:pPr>
    </w:p>
    <w:p w14:paraId="4BCAD864" w14:textId="77777777" w:rsidR="005E30D2" w:rsidRPr="00EC1977" w:rsidRDefault="00A53B2D" w:rsidP="00EC1977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EC1977">
        <w:rPr>
          <w:lang w:eastAsia="de-DE"/>
        </w:rPr>
        <w:t xml:space="preserve">Radar reflectors - </w:t>
      </w:r>
      <w:r w:rsidR="00566453" w:rsidRPr="00EC1977">
        <w:rPr>
          <w:lang w:eastAsia="de-DE"/>
        </w:rPr>
        <w:t>t</w:t>
      </w:r>
      <w:r w:rsidRPr="00EC1977">
        <w:rPr>
          <w:lang w:eastAsia="de-DE"/>
        </w:rPr>
        <w:t xml:space="preserve">o increase radar </w:t>
      </w:r>
      <w:proofErr w:type="spellStart"/>
      <w:r w:rsidRPr="00EC1977">
        <w:rPr>
          <w:lang w:eastAsia="de-DE"/>
        </w:rPr>
        <w:t>conspicuity</w:t>
      </w:r>
      <w:proofErr w:type="spellEnd"/>
      <w:r w:rsidRPr="00EC1977">
        <w:rPr>
          <w:lang w:eastAsia="de-DE"/>
        </w:rPr>
        <w:t xml:space="preserve">, and if practical, a radar reflector should be </w:t>
      </w:r>
      <w:r w:rsidR="00566453" w:rsidRPr="00EC1977">
        <w:rPr>
          <w:lang w:eastAsia="de-DE"/>
        </w:rPr>
        <w:t>installed.</w:t>
      </w:r>
    </w:p>
    <w:p w14:paraId="3FDC5FDA" w14:textId="77777777" w:rsidR="00845A44" w:rsidRPr="00EC1977" w:rsidRDefault="00845A44" w:rsidP="00EC1977">
      <w:pPr>
        <w:pStyle w:val="BodyText"/>
        <w:numPr>
          <w:ilvl w:val="0"/>
          <w:numId w:val="48"/>
        </w:numPr>
        <w:spacing w:line="240" w:lineRule="auto"/>
        <w:jc w:val="both"/>
        <w:rPr>
          <w:lang w:eastAsia="de-DE"/>
        </w:rPr>
      </w:pPr>
      <w:r w:rsidRPr="00EC1977">
        <w:rPr>
          <w:lang w:eastAsia="de-DE"/>
        </w:rPr>
        <w:t>Reflective markings</w:t>
      </w:r>
      <w:r w:rsidR="00566453" w:rsidRPr="00EC1977">
        <w:rPr>
          <w:lang w:eastAsia="de-DE"/>
        </w:rPr>
        <w:t xml:space="preserve">, if any, should be </w:t>
      </w:r>
      <w:r w:rsidR="00DB2CA8" w:rsidRPr="00EC1977">
        <w:rPr>
          <w:lang w:eastAsia="de-DE"/>
        </w:rPr>
        <w:t xml:space="preserve">in accordance with </w:t>
      </w:r>
      <w:r w:rsidR="00F4537C" w:rsidRPr="00EC1977">
        <w:rPr>
          <w:lang w:eastAsia="de-DE"/>
        </w:rPr>
        <w:t xml:space="preserve">IALA Recommendation </w:t>
      </w:r>
      <w:r w:rsidR="00DB2CA8" w:rsidRPr="00EC1977">
        <w:rPr>
          <w:lang w:eastAsia="de-DE"/>
        </w:rPr>
        <w:t>R0106 on Retro</w:t>
      </w:r>
      <w:r w:rsidR="00E762A7" w:rsidRPr="00EC1977">
        <w:rPr>
          <w:lang w:eastAsia="de-DE"/>
        </w:rPr>
        <w:t>-</w:t>
      </w:r>
      <w:r w:rsidR="00DB2CA8" w:rsidRPr="00EC1977">
        <w:rPr>
          <w:lang w:eastAsia="de-DE"/>
        </w:rPr>
        <w:t>reflecting material</w:t>
      </w:r>
      <w:r w:rsidR="00566453" w:rsidRPr="00EC1977">
        <w:rPr>
          <w:lang w:eastAsia="de-DE"/>
        </w:rPr>
        <w:t>.</w:t>
      </w:r>
    </w:p>
    <w:p w14:paraId="0455FAC7" w14:textId="77777777" w:rsidR="009F1370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718249D4" w14:textId="77777777" w:rsidR="00EC1977" w:rsidRDefault="00EC1977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2E574A4B" w14:textId="77777777" w:rsidR="00EC1977" w:rsidRDefault="00EC1977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65C9F7E2" w14:textId="77777777" w:rsidR="00EC1977" w:rsidRPr="006A6E64" w:rsidRDefault="00EC1977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14:paraId="103794BD" w14:textId="77777777" w:rsidR="00845A44" w:rsidRPr="007507EF" w:rsidRDefault="00845A44" w:rsidP="00B50D67">
      <w:pPr>
        <w:pStyle w:val="Heading2"/>
      </w:pPr>
      <w:bookmarkStart w:id="27" w:name="_Toc496681975"/>
      <w:bookmarkStart w:id="28" w:name="_Toc496682142"/>
      <w:bookmarkStart w:id="29" w:name="_Toc496681976"/>
      <w:bookmarkStart w:id="30" w:name="_Toc496682143"/>
      <w:bookmarkStart w:id="31" w:name="_Toc496681977"/>
      <w:bookmarkStart w:id="32" w:name="_Toc496682144"/>
      <w:bookmarkStart w:id="33" w:name="_Toc496681978"/>
      <w:bookmarkStart w:id="34" w:name="_Toc496682145"/>
      <w:bookmarkStart w:id="35" w:name="_Toc496681979"/>
      <w:bookmarkStart w:id="36" w:name="_Toc496682146"/>
      <w:bookmarkStart w:id="37" w:name="_Toc449013354"/>
      <w:bookmarkStart w:id="38" w:name="_Toc36129794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7507EF">
        <w:lastRenderedPageBreak/>
        <w:t>Virtual</w:t>
      </w:r>
      <w:r w:rsidR="00C92940">
        <w:t xml:space="preserve"> </w:t>
      </w:r>
      <w:bookmarkEnd w:id="37"/>
      <w:proofErr w:type="spellStart"/>
      <w:r w:rsidR="00BE57F6">
        <w:t>M</w:t>
      </w:r>
      <w:r w:rsidR="00E3798E">
        <w:t>A</w:t>
      </w:r>
      <w:r w:rsidR="002C7A34">
        <w:t>to</w:t>
      </w:r>
      <w:r w:rsidR="00E3798E">
        <w:t>N</w:t>
      </w:r>
      <w:bookmarkEnd w:id="38"/>
      <w:proofErr w:type="spellEnd"/>
    </w:p>
    <w:p w14:paraId="3F51BEE6" w14:textId="77777777" w:rsidR="00E762A7" w:rsidRDefault="005F3A6E" w:rsidP="009F1370">
      <w:pPr>
        <w:pStyle w:val="BodyText"/>
        <w:rPr>
          <w:lang w:eastAsia="de-DE"/>
        </w:rPr>
      </w:pPr>
      <w:r>
        <w:rPr>
          <w:lang w:eastAsia="de-DE"/>
        </w:rPr>
        <w:t>A</w:t>
      </w:r>
      <w:r w:rsidR="00714173">
        <w:rPr>
          <w:lang w:eastAsia="de-DE"/>
        </w:rPr>
        <w:t xml:space="preserve"> virtual </w:t>
      </w:r>
      <w:proofErr w:type="spellStart"/>
      <w:r w:rsidR="00714173">
        <w:rPr>
          <w:lang w:eastAsia="de-DE"/>
        </w:rPr>
        <w:t>MAtoN</w:t>
      </w:r>
      <w:proofErr w:type="spellEnd"/>
      <w:r w:rsidR="00714173">
        <w:rPr>
          <w:lang w:eastAsia="de-DE"/>
        </w:rPr>
        <w:t xml:space="preserve"> electronically mark </w:t>
      </w:r>
      <w:r w:rsidR="005277C1">
        <w:rPr>
          <w:lang w:eastAsia="de-DE"/>
        </w:rPr>
        <w:t xml:space="preserve">a </w:t>
      </w:r>
      <w:r w:rsidR="00714173">
        <w:rPr>
          <w:lang w:eastAsia="de-DE"/>
        </w:rPr>
        <w:t>hazard using</w:t>
      </w:r>
      <w:r w:rsidR="00E762A7">
        <w:rPr>
          <w:lang w:eastAsia="de-DE"/>
        </w:rPr>
        <w:t xml:space="preserve"> a</w:t>
      </w:r>
      <w:r w:rsidR="00D91D6C">
        <w:rPr>
          <w:lang w:eastAsia="de-DE"/>
        </w:rPr>
        <w:t>n</w:t>
      </w:r>
      <w:r w:rsidR="00E762A7">
        <w:rPr>
          <w:lang w:eastAsia="de-DE"/>
        </w:rPr>
        <w:t xml:space="preserve"> AIS </w:t>
      </w:r>
      <w:r w:rsidR="00566453">
        <w:rPr>
          <w:lang w:eastAsia="de-DE"/>
        </w:rPr>
        <w:t xml:space="preserve">Virtual </w:t>
      </w:r>
      <w:proofErr w:type="spellStart"/>
      <w:r w:rsidR="00566453">
        <w:rPr>
          <w:lang w:eastAsia="de-DE"/>
        </w:rPr>
        <w:t>AtoN</w:t>
      </w:r>
      <w:proofErr w:type="spellEnd"/>
      <w:r w:rsidR="00566453">
        <w:rPr>
          <w:lang w:eastAsia="de-DE"/>
        </w:rPr>
        <w:t xml:space="preserve"> message</w:t>
      </w:r>
      <w:r w:rsidR="00E762A7">
        <w:rPr>
          <w:lang w:eastAsia="de-DE"/>
        </w:rPr>
        <w:t xml:space="preserve">. </w:t>
      </w:r>
    </w:p>
    <w:p w14:paraId="3E1545C9" w14:textId="77777777" w:rsidR="009F1370" w:rsidRPr="000D47AF" w:rsidRDefault="00E762A7" w:rsidP="00BD2570">
      <w:pPr>
        <w:pStyle w:val="BodyText"/>
        <w:rPr>
          <w:rFonts w:eastAsia="Times New Roman" w:cstheme="minorHAnsi"/>
          <w:highlight w:val="yellow"/>
          <w:lang w:val="en-IE"/>
        </w:rPr>
      </w:pPr>
      <w:r>
        <w:rPr>
          <w:lang w:eastAsia="de-DE"/>
        </w:rPr>
        <w:t xml:space="preserve">A virtual </w:t>
      </w:r>
      <w:proofErr w:type="spellStart"/>
      <w:r>
        <w:rPr>
          <w:lang w:eastAsia="de-DE"/>
        </w:rPr>
        <w:t>MAtoN</w:t>
      </w:r>
      <w:proofErr w:type="spellEnd"/>
      <w:r w:rsidR="005F3A6E">
        <w:rPr>
          <w:lang w:eastAsia="de-DE"/>
        </w:rPr>
        <w:t xml:space="preserve"> should</w:t>
      </w:r>
      <w:r>
        <w:rPr>
          <w:lang w:eastAsia="de-DE"/>
        </w:rPr>
        <w:t xml:space="preserve"> only be used when </w:t>
      </w:r>
      <w:r w:rsidR="00D91D6C">
        <w:rPr>
          <w:lang w:eastAsia="de-DE"/>
        </w:rPr>
        <w:t>there is</w:t>
      </w:r>
      <w:r w:rsidR="005F3A6E">
        <w:rPr>
          <w:lang w:eastAsia="de-DE"/>
        </w:rPr>
        <w:t xml:space="preserve"> capability </w:t>
      </w:r>
      <w:r w:rsidR="00D91D6C">
        <w:rPr>
          <w:lang w:eastAsia="de-DE"/>
        </w:rPr>
        <w:t xml:space="preserve">to </w:t>
      </w:r>
      <w:r w:rsidR="004731AD">
        <w:rPr>
          <w:lang w:eastAsia="de-DE"/>
        </w:rPr>
        <w:t xml:space="preserve">automatically </w:t>
      </w:r>
      <w:r w:rsidR="00D91D6C">
        <w:rPr>
          <w:lang w:eastAsia="de-DE"/>
        </w:rPr>
        <w:t>update the</w:t>
      </w:r>
      <w:r w:rsidR="005F3A6E">
        <w:rPr>
          <w:lang w:eastAsia="de-DE"/>
        </w:rPr>
        <w:t xml:space="preserve"> position</w:t>
      </w:r>
      <w:r w:rsidR="00714173" w:rsidRPr="00714173">
        <w:rPr>
          <w:lang w:eastAsia="de-DE"/>
        </w:rPr>
        <w:t xml:space="preserve"> </w:t>
      </w:r>
      <w:r w:rsidR="00714173">
        <w:rPr>
          <w:lang w:eastAsia="de-DE"/>
        </w:rPr>
        <w:t>of the hazard</w:t>
      </w:r>
      <w:r>
        <w:rPr>
          <w:lang w:eastAsia="de-DE"/>
        </w:rPr>
        <w:t xml:space="preserve"> in</w:t>
      </w:r>
      <w:r w:rsidR="00714173">
        <w:rPr>
          <w:lang w:eastAsia="de-DE"/>
        </w:rPr>
        <w:t>,</w:t>
      </w:r>
      <w:r>
        <w:rPr>
          <w:lang w:eastAsia="de-DE"/>
        </w:rPr>
        <w:t xml:space="preserve"> or near</w:t>
      </w:r>
      <w:r w:rsidR="00714173">
        <w:rPr>
          <w:lang w:eastAsia="de-DE"/>
        </w:rPr>
        <w:t>,</w:t>
      </w:r>
      <w:r>
        <w:rPr>
          <w:lang w:eastAsia="de-DE"/>
        </w:rPr>
        <w:t xml:space="preserve"> </w:t>
      </w:r>
      <w:r w:rsidR="00714173">
        <w:rPr>
          <w:lang w:eastAsia="de-DE"/>
        </w:rPr>
        <w:t xml:space="preserve">real time. </w:t>
      </w:r>
      <w:r w:rsidR="001C7E40">
        <w:rPr>
          <w:lang w:eastAsia="de-DE"/>
        </w:rPr>
        <w:t xml:space="preserve">The </w:t>
      </w:r>
      <w:r w:rsidR="00D91D6C">
        <w:rPr>
          <w:lang w:eastAsia="de-DE"/>
        </w:rPr>
        <w:t xml:space="preserve">update </w:t>
      </w:r>
      <w:r w:rsidR="001C7E40">
        <w:rPr>
          <w:lang w:eastAsia="de-DE"/>
        </w:rPr>
        <w:t>rate should be equal</w:t>
      </w:r>
      <w:r w:rsidR="005277C1">
        <w:rPr>
          <w:lang w:eastAsia="de-DE"/>
        </w:rPr>
        <w:t xml:space="preserve"> to</w:t>
      </w:r>
      <w:r w:rsidR="001C7E40">
        <w:rPr>
          <w:lang w:eastAsia="de-DE"/>
        </w:rPr>
        <w:t xml:space="preserve"> or better than the physical AIS </w:t>
      </w:r>
      <w:proofErr w:type="spellStart"/>
      <w:r w:rsidR="001C7E40">
        <w:rPr>
          <w:lang w:eastAsia="de-DE"/>
        </w:rPr>
        <w:t>AtoN</w:t>
      </w:r>
      <w:proofErr w:type="spellEnd"/>
      <w:r w:rsidR="001C7E40">
        <w:rPr>
          <w:lang w:eastAsia="de-DE"/>
        </w:rPr>
        <w:t xml:space="preserve"> </w:t>
      </w:r>
      <w:r w:rsidR="005277C1">
        <w:rPr>
          <w:lang w:eastAsia="de-DE"/>
        </w:rPr>
        <w:t xml:space="preserve">transmission rate, </w:t>
      </w:r>
      <w:r w:rsidR="00976E11">
        <w:t>typically no more than 3 minutes</w:t>
      </w:r>
      <w:r w:rsidR="001C7E40">
        <w:rPr>
          <w:lang w:eastAsia="de-DE"/>
        </w:rPr>
        <w:t>.</w:t>
      </w:r>
      <w:r w:rsidR="00976E11">
        <w:rPr>
          <w:lang w:eastAsia="de-DE"/>
        </w:rPr>
        <w:t xml:space="preserve"> By no means should a virtual </w:t>
      </w:r>
      <w:proofErr w:type="spellStart"/>
      <w:r w:rsidR="00976E11">
        <w:rPr>
          <w:lang w:eastAsia="de-DE"/>
        </w:rPr>
        <w:t>MAtoN</w:t>
      </w:r>
      <w:proofErr w:type="spellEnd"/>
      <w:r w:rsidR="00976E11">
        <w:rPr>
          <w:lang w:eastAsia="de-DE"/>
        </w:rPr>
        <w:t xml:space="preserve"> position </w:t>
      </w:r>
      <w:r w:rsidR="00DF6865">
        <w:rPr>
          <w:lang w:eastAsia="de-DE"/>
        </w:rPr>
        <w:t xml:space="preserve">be updated </w:t>
      </w:r>
      <w:r w:rsidR="00976E11">
        <w:rPr>
          <w:lang w:eastAsia="de-DE"/>
        </w:rPr>
        <w:t xml:space="preserve">by </w:t>
      </w:r>
      <w:r w:rsidR="00DF6865">
        <w:rPr>
          <w:lang w:eastAsia="de-DE"/>
        </w:rPr>
        <w:t>estimation of the hazard</w:t>
      </w:r>
      <w:r w:rsidR="001C2518">
        <w:rPr>
          <w:lang w:eastAsia="de-DE"/>
        </w:rPr>
        <w:t>’</w:t>
      </w:r>
      <w:r w:rsidR="00DF6865">
        <w:rPr>
          <w:lang w:eastAsia="de-DE"/>
        </w:rPr>
        <w:t>s position</w:t>
      </w:r>
      <w:r w:rsidR="005609AE">
        <w:rPr>
          <w:lang w:eastAsia="de-DE"/>
        </w:rPr>
        <w:t>.</w:t>
      </w:r>
    </w:p>
    <w:p w14:paraId="51230DC1" w14:textId="77777777" w:rsidR="00CB610E" w:rsidRDefault="00E762A7" w:rsidP="007338D9">
      <w:pPr>
        <w:pStyle w:val="BodyText"/>
        <w:rPr>
          <w:rFonts w:cstheme="minorHAnsi"/>
          <w:lang w:eastAsia="de-DE"/>
        </w:rPr>
      </w:pPr>
      <w:r>
        <w:rPr>
          <w:rFonts w:cstheme="minorHAnsi"/>
          <w:lang w:eastAsia="de-DE"/>
        </w:rPr>
        <w:t xml:space="preserve">The use of </w:t>
      </w:r>
      <w:r w:rsidR="00214C5E">
        <w:rPr>
          <w:rFonts w:cstheme="minorHAnsi"/>
          <w:lang w:eastAsia="de-DE"/>
        </w:rPr>
        <w:t xml:space="preserve">Virtual </w:t>
      </w:r>
      <w:proofErr w:type="spellStart"/>
      <w:r w:rsidR="00214C5E">
        <w:rPr>
          <w:rFonts w:cstheme="minorHAnsi"/>
          <w:lang w:eastAsia="de-DE"/>
        </w:rPr>
        <w:t>MAtoN</w:t>
      </w:r>
      <w:proofErr w:type="spellEnd"/>
      <w:r w:rsidR="00214C5E">
        <w:rPr>
          <w:rFonts w:cstheme="minorHAnsi"/>
          <w:lang w:eastAsia="de-DE"/>
        </w:rPr>
        <w:t xml:space="preserve"> should be approved and strictly controlled by the </w:t>
      </w:r>
      <w:r w:rsidR="00A66025">
        <w:rPr>
          <w:rFonts w:cstheme="minorHAnsi"/>
          <w:lang w:eastAsia="de-DE"/>
        </w:rPr>
        <w:t>C</w:t>
      </w:r>
      <w:r w:rsidR="00214C5E">
        <w:rPr>
          <w:rFonts w:cstheme="minorHAnsi"/>
          <w:lang w:eastAsia="de-DE"/>
        </w:rPr>
        <w:t xml:space="preserve">ompetent </w:t>
      </w:r>
      <w:r w:rsidR="00A66025">
        <w:rPr>
          <w:rFonts w:cstheme="minorHAnsi"/>
          <w:lang w:eastAsia="de-DE"/>
        </w:rPr>
        <w:t>A</w:t>
      </w:r>
      <w:r w:rsidR="00214C5E">
        <w:rPr>
          <w:rFonts w:cstheme="minorHAnsi"/>
          <w:lang w:eastAsia="de-DE"/>
        </w:rPr>
        <w:t>uthority</w:t>
      </w:r>
      <w:r w:rsidR="005277C1">
        <w:rPr>
          <w:rFonts w:cstheme="minorHAnsi"/>
          <w:lang w:eastAsia="de-DE"/>
        </w:rPr>
        <w:t xml:space="preserve">. Virtual </w:t>
      </w:r>
      <w:proofErr w:type="spellStart"/>
      <w:r w:rsidR="005277C1">
        <w:rPr>
          <w:rFonts w:cstheme="minorHAnsi"/>
          <w:lang w:eastAsia="de-DE"/>
        </w:rPr>
        <w:t>MatoN</w:t>
      </w:r>
      <w:proofErr w:type="spellEnd"/>
      <w:r w:rsidR="005277C1">
        <w:rPr>
          <w:rFonts w:cstheme="minorHAnsi"/>
          <w:lang w:eastAsia="de-DE"/>
        </w:rPr>
        <w:t xml:space="preserve"> should be</w:t>
      </w:r>
      <w:r w:rsidR="00214C5E">
        <w:rPr>
          <w:rFonts w:cstheme="minorHAnsi"/>
          <w:lang w:eastAsia="de-DE"/>
        </w:rPr>
        <w:t xml:space="preserve"> implemented on the principles contained within</w:t>
      </w:r>
      <w:r w:rsidR="007338D9" w:rsidRPr="000D47AF">
        <w:rPr>
          <w:rFonts w:cstheme="minorHAnsi"/>
          <w:lang w:eastAsia="de-DE"/>
        </w:rPr>
        <w:t xml:space="preserve"> IALA Recommendation</w:t>
      </w:r>
      <w:r w:rsidR="000F4286">
        <w:rPr>
          <w:rFonts w:cstheme="minorHAnsi"/>
          <w:lang w:eastAsia="de-DE"/>
        </w:rPr>
        <w:t xml:space="preserve">s and Guidelines </w:t>
      </w:r>
      <w:r w:rsidR="007338D9" w:rsidRPr="000D47AF">
        <w:rPr>
          <w:rFonts w:cstheme="minorHAnsi"/>
          <w:lang w:eastAsia="de-DE"/>
        </w:rPr>
        <w:t>on Virtual Aids to Navigation</w:t>
      </w:r>
      <w:r w:rsidR="00DF6865">
        <w:rPr>
          <w:rFonts w:cstheme="minorHAnsi"/>
          <w:lang w:eastAsia="de-DE"/>
        </w:rPr>
        <w:t>.</w:t>
      </w:r>
    </w:p>
    <w:p w14:paraId="48D387DE" w14:textId="77777777" w:rsidR="007338D9" w:rsidRPr="000D47AF" w:rsidRDefault="005110F4" w:rsidP="007338D9">
      <w:pPr>
        <w:pStyle w:val="BodyText"/>
        <w:rPr>
          <w:rFonts w:cstheme="minorHAnsi"/>
          <w:lang w:eastAsia="de-DE"/>
        </w:rPr>
      </w:pPr>
      <w:r w:rsidRPr="002C5776">
        <w:rPr>
          <w:rFonts w:cstheme="minorHAnsi"/>
          <w:lang w:eastAsia="de-DE"/>
        </w:rPr>
        <w:t>When using</w:t>
      </w:r>
      <w:r>
        <w:rPr>
          <w:rFonts w:cstheme="minorHAnsi"/>
          <w:lang w:eastAsia="de-DE"/>
        </w:rPr>
        <w:t xml:space="preserve"> virtual</w:t>
      </w:r>
      <w:r w:rsidRPr="002C5776">
        <w:rPr>
          <w:rFonts w:cstheme="minorHAnsi"/>
          <w:lang w:eastAsia="de-DE"/>
        </w:rPr>
        <w:t xml:space="preserve"> </w:t>
      </w:r>
      <w:proofErr w:type="spellStart"/>
      <w:r w:rsidRPr="002C5776">
        <w:rPr>
          <w:rFonts w:cstheme="minorHAnsi"/>
          <w:lang w:eastAsia="de-DE"/>
        </w:rPr>
        <w:t>MAtoN</w:t>
      </w:r>
      <w:proofErr w:type="spellEnd"/>
      <w:r w:rsidR="00620699">
        <w:rPr>
          <w:rFonts w:cstheme="minorHAnsi"/>
          <w:lang w:eastAsia="de-DE"/>
        </w:rPr>
        <w:t>,</w:t>
      </w:r>
      <w:r w:rsidRPr="002C5776">
        <w:rPr>
          <w:rFonts w:cstheme="minorHAnsi"/>
          <w:lang w:eastAsia="de-DE"/>
        </w:rPr>
        <w:t xml:space="preserve"> the </w:t>
      </w:r>
      <w:r w:rsidR="00A66025">
        <w:rPr>
          <w:rFonts w:cstheme="minorHAnsi"/>
          <w:lang w:eastAsia="de-DE"/>
        </w:rPr>
        <w:t>C</w:t>
      </w:r>
      <w:r w:rsidRPr="002C5776">
        <w:rPr>
          <w:rFonts w:cstheme="minorHAnsi"/>
          <w:lang w:eastAsia="de-DE"/>
        </w:rPr>
        <w:t xml:space="preserve">ompetent </w:t>
      </w:r>
      <w:r w:rsidR="00A66025">
        <w:rPr>
          <w:rFonts w:cstheme="minorHAnsi"/>
          <w:lang w:eastAsia="de-DE"/>
        </w:rPr>
        <w:t>A</w:t>
      </w:r>
      <w:r w:rsidRPr="002C5776">
        <w:rPr>
          <w:rFonts w:cstheme="minorHAnsi"/>
          <w:lang w:eastAsia="de-DE"/>
        </w:rPr>
        <w:t>uthority must also c</w:t>
      </w:r>
      <w:r w:rsidR="00CB610E" w:rsidRPr="002C5776">
        <w:rPr>
          <w:rFonts w:cstheme="minorHAnsi"/>
          <w:lang w:eastAsia="de-DE"/>
        </w:rPr>
        <w:t xml:space="preserve">onsider safety related messaging, </w:t>
      </w:r>
      <w:r w:rsidR="00566453" w:rsidRPr="002C5776">
        <w:rPr>
          <w:rFonts w:cstheme="minorHAnsi"/>
          <w:lang w:eastAsia="de-DE"/>
        </w:rPr>
        <w:t>g</w:t>
      </w:r>
      <w:r w:rsidR="00CB610E" w:rsidRPr="002C5776">
        <w:rPr>
          <w:rFonts w:cstheme="minorHAnsi"/>
          <w:lang w:eastAsia="de-DE"/>
        </w:rPr>
        <w:t>eofencing,</w:t>
      </w:r>
      <w:r>
        <w:rPr>
          <w:rFonts w:cstheme="minorHAnsi"/>
          <w:lang w:eastAsia="de-DE"/>
        </w:rPr>
        <w:t xml:space="preserve"> and </w:t>
      </w:r>
      <w:r w:rsidR="00CB610E" w:rsidRPr="002C5776">
        <w:rPr>
          <w:rFonts w:cstheme="minorHAnsi"/>
          <w:lang w:eastAsia="de-DE"/>
        </w:rPr>
        <w:t>updating of relevant M</w:t>
      </w:r>
      <w:r w:rsidR="00620699">
        <w:rPr>
          <w:rFonts w:cstheme="minorHAnsi"/>
          <w:lang w:eastAsia="de-DE"/>
        </w:rPr>
        <w:t>aritime Safety Information (M</w:t>
      </w:r>
      <w:r w:rsidR="00CB610E" w:rsidRPr="002C5776">
        <w:rPr>
          <w:rFonts w:cstheme="minorHAnsi"/>
          <w:lang w:eastAsia="de-DE"/>
        </w:rPr>
        <w:t>SI</w:t>
      </w:r>
      <w:r w:rsidR="00620699">
        <w:rPr>
          <w:rFonts w:cstheme="minorHAnsi"/>
          <w:lang w:eastAsia="de-DE"/>
        </w:rPr>
        <w:t>)</w:t>
      </w:r>
      <w:r w:rsidR="007338D9" w:rsidRPr="002C5776">
        <w:rPr>
          <w:rFonts w:cstheme="minorHAnsi"/>
          <w:lang w:eastAsia="de-DE"/>
        </w:rPr>
        <w:t>.</w:t>
      </w:r>
      <w:r w:rsidR="007338D9" w:rsidRPr="000D47AF">
        <w:rPr>
          <w:rFonts w:cstheme="minorHAnsi"/>
          <w:lang w:eastAsia="de-DE"/>
        </w:rPr>
        <w:t xml:space="preserve"> </w:t>
      </w:r>
    </w:p>
    <w:p w14:paraId="761038EB" w14:textId="77777777" w:rsidR="00845A44" w:rsidRPr="002C7A34" w:rsidRDefault="00A655C9" w:rsidP="002C7A34">
      <w:pPr>
        <w:pStyle w:val="Heading2"/>
      </w:pPr>
      <w:bookmarkStart w:id="39" w:name="_Toc36129795"/>
      <w:r w:rsidRPr="00892D50">
        <w:t xml:space="preserve">Programming </w:t>
      </w:r>
      <w:r w:rsidR="004A65E8" w:rsidRPr="002C7A34">
        <w:t xml:space="preserve">AIS </w:t>
      </w:r>
      <w:proofErr w:type="spellStart"/>
      <w:r w:rsidR="004A65E8" w:rsidRPr="002C7A34">
        <w:t>M</w:t>
      </w:r>
      <w:r w:rsidR="001C7E40" w:rsidRPr="002C7A34">
        <w:t>A</w:t>
      </w:r>
      <w:r w:rsidR="002C7A34">
        <w:t>to</w:t>
      </w:r>
      <w:r w:rsidR="004A65E8" w:rsidRPr="002C7A34">
        <w:t>N</w:t>
      </w:r>
      <w:bookmarkEnd w:id="39"/>
      <w:proofErr w:type="spellEnd"/>
    </w:p>
    <w:p w14:paraId="67649770" w14:textId="77777777" w:rsidR="00144A11" w:rsidRPr="002C5776" w:rsidRDefault="00144A11" w:rsidP="00845A44">
      <w:pPr>
        <w:autoSpaceDE w:val="0"/>
        <w:autoSpaceDN w:val="0"/>
        <w:adjustRightInd w:val="0"/>
        <w:rPr>
          <w:rFonts w:eastAsia="Times New Roman" w:cs="Arial"/>
          <w:sz w:val="22"/>
          <w:lang w:val="en-IE"/>
        </w:rPr>
      </w:pPr>
      <w:r w:rsidRPr="002C5776">
        <w:rPr>
          <w:rFonts w:eastAsia="Times New Roman" w:cs="Arial"/>
          <w:sz w:val="22"/>
          <w:lang w:val="en-IE"/>
        </w:rPr>
        <w:t xml:space="preserve">An AIS </w:t>
      </w:r>
      <w:proofErr w:type="spellStart"/>
      <w:r w:rsidRPr="002C5776">
        <w:rPr>
          <w:rFonts w:eastAsia="Times New Roman" w:cs="Arial"/>
          <w:sz w:val="22"/>
          <w:lang w:val="en-IE"/>
        </w:rPr>
        <w:t>MAtoN</w:t>
      </w:r>
      <w:proofErr w:type="spellEnd"/>
      <w:r w:rsidRPr="002C5776">
        <w:rPr>
          <w:rFonts w:eastAsia="Times New Roman" w:cs="Arial"/>
          <w:sz w:val="22"/>
          <w:lang w:val="en-IE"/>
        </w:rPr>
        <w:t xml:space="preserve"> is considered to be an </w:t>
      </w:r>
      <w:r w:rsidR="00D302DD">
        <w:rPr>
          <w:rFonts w:eastAsia="Times New Roman" w:cs="Arial"/>
          <w:sz w:val="22"/>
          <w:lang w:val="en-IE"/>
        </w:rPr>
        <w:t xml:space="preserve">AIS </w:t>
      </w:r>
      <w:proofErr w:type="spellStart"/>
      <w:r w:rsidRPr="002C5776">
        <w:rPr>
          <w:rFonts w:eastAsia="Times New Roman" w:cs="Arial"/>
          <w:sz w:val="22"/>
          <w:lang w:val="en-IE"/>
        </w:rPr>
        <w:t>AtoN</w:t>
      </w:r>
      <w:proofErr w:type="spellEnd"/>
      <w:r w:rsidR="00D302DD">
        <w:rPr>
          <w:rFonts w:eastAsia="Times New Roman" w:cs="Arial"/>
          <w:sz w:val="22"/>
          <w:lang w:val="en-IE"/>
        </w:rPr>
        <w:t xml:space="preserve"> and will </w:t>
      </w:r>
      <w:r w:rsidR="00A201DE" w:rsidRPr="002C5776">
        <w:rPr>
          <w:rFonts w:eastAsia="Times New Roman" w:cs="Arial"/>
          <w:sz w:val="22"/>
          <w:lang w:val="en-IE"/>
        </w:rPr>
        <w:t>broadcast AIS Message 21</w:t>
      </w:r>
      <w:r w:rsidR="00620699">
        <w:rPr>
          <w:rFonts w:eastAsia="Times New Roman" w:cs="Arial"/>
          <w:sz w:val="22"/>
          <w:lang w:val="en-IE"/>
        </w:rPr>
        <w:t xml:space="preserve"> (Aids to Navigation Message)</w:t>
      </w:r>
      <w:r w:rsidR="00D302DD">
        <w:rPr>
          <w:rFonts w:eastAsia="Times New Roman" w:cs="Arial"/>
          <w:sz w:val="22"/>
          <w:lang w:val="en-IE"/>
        </w:rPr>
        <w:t xml:space="preserve">. It should be </w:t>
      </w:r>
      <w:r w:rsidR="001F7761" w:rsidRPr="002C5776">
        <w:rPr>
          <w:rFonts w:eastAsia="Times New Roman" w:cs="Arial"/>
          <w:sz w:val="22"/>
          <w:lang w:val="en-IE"/>
        </w:rPr>
        <w:t>programmed using the codin</w:t>
      </w:r>
      <w:r w:rsidRPr="002C5776">
        <w:rPr>
          <w:rFonts w:eastAsia="Times New Roman" w:cs="Arial"/>
          <w:sz w:val="22"/>
          <w:lang w:val="en-IE"/>
        </w:rPr>
        <w:t xml:space="preserve">g information prescribed in </w:t>
      </w:r>
      <w:r w:rsidR="00C92940" w:rsidRPr="002C5776">
        <w:rPr>
          <w:rFonts w:eastAsia="Times New Roman" w:cs="Arial"/>
          <w:sz w:val="22"/>
          <w:lang w:val="en-IE"/>
        </w:rPr>
        <w:t xml:space="preserve">the latest version of </w:t>
      </w:r>
      <w:r w:rsidR="00A201DE" w:rsidRPr="002C5776">
        <w:rPr>
          <w:rFonts w:eastAsia="Times New Roman" w:cs="Arial"/>
          <w:sz w:val="22"/>
          <w:lang w:val="en-IE"/>
        </w:rPr>
        <w:t>ITU-R M.1371</w:t>
      </w:r>
      <w:r w:rsidR="00C92940" w:rsidRPr="002C5776">
        <w:rPr>
          <w:rFonts w:eastAsia="Times New Roman" w:cs="Arial"/>
          <w:sz w:val="22"/>
          <w:lang w:val="en-IE"/>
        </w:rPr>
        <w:t xml:space="preserve">. </w:t>
      </w:r>
      <w:r w:rsidR="00A201DE" w:rsidRPr="002C5776">
        <w:rPr>
          <w:rFonts w:eastAsia="Times New Roman" w:cs="Arial"/>
          <w:sz w:val="22"/>
          <w:lang w:val="en-IE"/>
        </w:rPr>
        <w:t xml:space="preserve"> </w:t>
      </w:r>
    </w:p>
    <w:p w14:paraId="19129E7F" w14:textId="77777777" w:rsidR="00144A11" w:rsidRPr="00C82918" w:rsidRDefault="00144A11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14:paraId="7A573CCF" w14:textId="77777777" w:rsidR="00144A11" w:rsidRDefault="00176EBF" w:rsidP="00845A44">
      <w:pPr>
        <w:autoSpaceDE w:val="0"/>
        <w:autoSpaceDN w:val="0"/>
        <w:adjustRightInd w:val="0"/>
        <w:rPr>
          <w:rFonts w:eastAsia="Times New Roman" w:cs="Arial"/>
          <w:sz w:val="22"/>
          <w:lang w:val="en-IE"/>
        </w:rPr>
      </w:pPr>
      <w:r w:rsidRPr="002C5776">
        <w:rPr>
          <w:rFonts w:eastAsia="Times New Roman" w:cs="Arial"/>
          <w:sz w:val="22"/>
          <w:lang w:val="en-IE"/>
        </w:rPr>
        <w:t xml:space="preserve">Competent </w:t>
      </w:r>
      <w:r w:rsidR="00A66025">
        <w:rPr>
          <w:rFonts w:eastAsia="Times New Roman" w:cs="Arial"/>
          <w:sz w:val="22"/>
          <w:lang w:val="en-IE"/>
        </w:rPr>
        <w:t>A</w:t>
      </w:r>
      <w:r w:rsidR="00620699" w:rsidRPr="002C5776">
        <w:rPr>
          <w:rFonts w:eastAsia="Times New Roman" w:cs="Arial"/>
          <w:sz w:val="22"/>
          <w:lang w:val="en-IE"/>
        </w:rPr>
        <w:t xml:space="preserve">uthorities </w:t>
      </w:r>
      <w:r w:rsidRPr="002C5776">
        <w:rPr>
          <w:rFonts w:eastAsia="Times New Roman" w:cs="Arial"/>
          <w:sz w:val="22"/>
          <w:lang w:val="en-IE"/>
        </w:rPr>
        <w:t>may wish to complement the broadcast of Message 21</w:t>
      </w:r>
      <w:r w:rsidR="00C82918" w:rsidRPr="002C5776">
        <w:rPr>
          <w:rFonts w:eastAsia="Times New Roman" w:cs="Arial"/>
          <w:sz w:val="22"/>
          <w:lang w:val="en-IE"/>
        </w:rPr>
        <w:t xml:space="preserve"> </w:t>
      </w:r>
      <w:r w:rsidRPr="002C5776">
        <w:rPr>
          <w:rFonts w:eastAsia="Times New Roman" w:cs="Arial"/>
          <w:sz w:val="22"/>
          <w:lang w:val="en-IE"/>
        </w:rPr>
        <w:t>above, with a broadcast free text</w:t>
      </w:r>
      <w:r w:rsidR="00620699">
        <w:rPr>
          <w:rFonts w:eastAsia="Times New Roman" w:cs="Arial"/>
          <w:sz w:val="22"/>
          <w:lang w:val="en-IE"/>
        </w:rPr>
        <w:t xml:space="preserve"> safety related</w:t>
      </w:r>
      <w:r w:rsidRPr="002C5776">
        <w:rPr>
          <w:rFonts w:eastAsia="Times New Roman" w:cs="Arial"/>
          <w:sz w:val="22"/>
          <w:lang w:val="en-IE"/>
        </w:rPr>
        <w:t xml:space="preserve"> message (AIS Message 14) to warn of the hazard.</w:t>
      </w:r>
      <w:r>
        <w:rPr>
          <w:rFonts w:eastAsia="Times New Roman" w:cs="Arial"/>
          <w:sz w:val="22"/>
          <w:lang w:val="en-IE"/>
        </w:rPr>
        <w:t xml:space="preserve"> </w:t>
      </w:r>
    </w:p>
    <w:p w14:paraId="7FC4C6C2" w14:textId="77777777" w:rsidR="00FA34DA" w:rsidRPr="00FA5291" w:rsidRDefault="00FA34DA" w:rsidP="00845A44">
      <w:pPr>
        <w:autoSpaceDE w:val="0"/>
        <w:autoSpaceDN w:val="0"/>
        <w:adjustRightInd w:val="0"/>
        <w:rPr>
          <w:rFonts w:eastAsia="Times New Roman" w:cs="Arial"/>
          <w:sz w:val="22"/>
          <w:lang w:val="en-IE"/>
        </w:rPr>
      </w:pPr>
    </w:p>
    <w:p w14:paraId="3B0A0088" w14:textId="77777777" w:rsidR="00845A44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40" w:name="_Toc449013356"/>
      <w:bookmarkStart w:id="41" w:name="_Toc36129796"/>
      <w:r w:rsidRPr="00A44365">
        <w:rPr>
          <w:rFonts w:eastAsia="Times New Roman" w:cs="Arial"/>
          <w:caps w:val="0"/>
          <w:lang w:val="en-IE"/>
        </w:rPr>
        <w:t>DEPLOYMENT</w:t>
      </w:r>
      <w:bookmarkEnd w:id="40"/>
      <w:bookmarkEnd w:id="41"/>
    </w:p>
    <w:p w14:paraId="09C32538" w14:textId="77777777" w:rsidR="00DC6AE6" w:rsidRPr="00A44365" w:rsidRDefault="00EB15E3" w:rsidP="00B50D67">
      <w:pPr>
        <w:pStyle w:val="Heading2"/>
      </w:pPr>
      <w:bookmarkStart w:id="42" w:name="_Toc36129797"/>
      <w:bookmarkStart w:id="43" w:name="_Toc449013357"/>
      <w:r>
        <w:t>Physical</w:t>
      </w:r>
      <w:r w:rsidR="00DC6AE6">
        <w:t xml:space="preserve"> </w:t>
      </w:r>
      <w:proofErr w:type="spellStart"/>
      <w:r>
        <w:t>MAtoN</w:t>
      </w:r>
      <w:bookmarkEnd w:id="42"/>
      <w:proofErr w:type="spellEnd"/>
    </w:p>
    <w:p w14:paraId="1E779795" w14:textId="77777777" w:rsidR="00DC6AE6" w:rsidRDefault="00176EBF" w:rsidP="00DC6AE6">
      <w:pPr>
        <w:pStyle w:val="BodyText"/>
        <w:rPr>
          <w:lang w:eastAsia="de-DE"/>
        </w:rPr>
      </w:pPr>
      <w:r>
        <w:rPr>
          <w:lang w:val="en-IE" w:eastAsia="de-DE"/>
        </w:rPr>
        <w:t xml:space="preserve">The </w:t>
      </w:r>
      <w:r w:rsidR="00A66025">
        <w:rPr>
          <w:lang w:val="en-IE" w:eastAsia="de-DE"/>
        </w:rPr>
        <w:t>C</w:t>
      </w:r>
      <w:r w:rsidR="00620699">
        <w:rPr>
          <w:lang w:val="en-IE" w:eastAsia="de-DE"/>
        </w:rPr>
        <w:t xml:space="preserve">ompetent </w:t>
      </w:r>
      <w:r w:rsidR="00A66025">
        <w:rPr>
          <w:lang w:val="en-IE" w:eastAsia="de-DE"/>
        </w:rPr>
        <w:t>A</w:t>
      </w:r>
      <w:r w:rsidR="00620699">
        <w:rPr>
          <w:lang w:val="en-IE" w:eastAsia="de-DE"/>
        </w:rPr>
        <w:t xml:space="preserve">uthority </w:t>
      </w:r>
      <w:r w:rsidR="00CF2714">
        <w:rPr>
          <w:lang w:val="en-IE" w:eastAsia="de-DE"/>
        </w:rPr>
        <w:t>should choose an</w:t>
      </w:r>
      <w:r w:rsidR="00DC6AE6">
        <w:rPr>
          <w:lang w:val="en-IE" w:eastAsia="de-DE"/>
        </w:rPr>
        <w:t xml:space="preserve"> appropriate method for the installation a</w:t>
      </w:r>
      <w:r w:rsidR="00CF2714">
        <w:rPr>
          <w:lang w:val="en-IE" w:eastAsia="de-DE"/>
        </w:rPr>
        <w:t xml:space="preserve">nd deployment of physical </w:t>
      </w:r>
      <w:proofErr w:type="spellStart"/>
      <w:r w:rsidR="00CF2714">
        <w:rPr>
          <w:lang w:val="en-IE" w:eastAsia="de-DE"/>
        </w:rPr>
        <w:t>MAtoN</w:t>
      </w:r>
      <w:proofErr w:type="spellEnd"/>
      <w:r w:rsidR="00CF2714">
        <w:rPr>
          <w:lang w:val="en-IE" w:eastAsia="de-DE"/>
        </w:rPr>
        <w:t>, depending on the type and nature of the hazard (</w:t>
      </w:r>
      <w:r w:rsidR="00C82918">
        <w:rPr>
          <w:lang w:val="en-IE" w:eastAsia="de-DE"/>
        </w:rPr>
        <w:t>e</w:t>
      </w:r>
      <w:r w:rsidR="00CF2714">
        <w:rPr>
          <w:lang w:val="en-IE" w:eastAsia="de-DE"/>
        </w:rPr>
        <w:t>.g.</w:t>
      </w:r>
      <w:r w:rsidR="00DC6AE6">
        <w:rPr>
          <w:lang w:eastAsia="de-DE"/>
        </w:rPr>
        <w:t xml:space="preserve">, datum markers for search and rescue, icebergs, </w:t>
      </w:r>
      <w:r w:rsidR="00CF2714">
        <w:rPr>
          <w:lang w:eastAsia="de-DE"/>
        </w:rPr>
        <w:t>o</w:t>
      </w:r>
      <w:r w:rsidR="00DC6AE6" w:rsidRPr="00E3798E">
        <w:rPr>
          <w:lang w:eastAsia="de-DE"/>
        </w:rPr>
        <w:t>il slick</w:t>
      </w:r>
      <w:r w:rsidR="00CF2714">
        <w:rPr>
          <w:lang w:eastAsia="de-DE"/>
        </w:rPr>
        <w:t>,</w:t>
      </w:r>
      <w:r w:rsidR="00DC6AE6">
        <w:rPr>
          <w:lang w:eastAsia="de-DE"/>
        </w:rPr>
        <w:t xml:space="preserve"> </w:t>
      </w:r>
      <w:r w:rsidR="00DC6AE6" w:rsidRPr="00E3798E">
        <w:rPr>
          <w:lang w:eastAsia="de-DE"/>
        </w:rPr>
        <w:t>pollution</w:t>
      </w:r>
      <w:r w:rsidR="00DC6AE6">
        <w:rPr>
          <w:lang w:eastAsia="de-DE"/>
        </w:rPr>
        <w:t xml:space="preserve"> barriers, </w:t>
      </w:r>
      <w:r w:rsidR="00CF2714">
        <w:rPr>
          <w:lang w:eastAsia="de-DE"/>
        </w:rPr>
        <w:t>etc.</w:t>
      </w:r>
      <w:r w:rsidR="00DC6AE6" w:rsidRPr="00E3798E">
        <w:rPr>
          <w:lang w:eastAsia="de-DE"/>
        </w:rPr>
        <w:t>).</w:t>
      </w:r>
      <w:r w:rsidR="006C3F4A">
        <w:rPr>
          <w:lang w:eastAsia="de-DE"/>
        </w:rPr>
        <w:t xml:space="preserve"> </w:t>
      </w:r>
    </w:p>
    <w:p w14:paraId="6CFEF87B" w14:textId="77777777" w:rsidR="00CF2714" w:rsidRDefault="00CF2714" w:rsidP="00DC6AE6">
      <w:pPr>
        <w:pStyle w:val="BodyText"/>
        <w:rPr>
          <w:lang w:eastAsia="de-DE"/>
        </w:rPr>
      </w:pPr>
      <w:r>
        <w:rPr>
          <w:lang w:eastAsia="de-DE"/>
        </w:rPr>
        <w:t>Special consideration must be given to:</w:t>
      </w:r>
    </w:p>
    <w:p w14:paraId="0C8F8039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Safety of personnel</w:t>
      </w:r>
    </w:p>
    <w:p w14:paraId="7836AFCB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National work safety requirements</w:t>
      </w:r>
    </w:p>
    <w:p w14:paraId="6502FB93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Equipment and resources available</w:t>
      </w:r>
    </w:p>
    <w:p w14:paraId="3E7A27EB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Sea state and weather conditions</w:t>
      </w:r>
    </w:p>
    <w:p w14:paraId="6F5A4353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Priority accord</w:t>
      </w:r>
      <w:r w:rsidR="00C82918">
        <w:rPr>
          <w:lang w:eastAsia="de-DE"/>
        </w:rPr>
        <w:t xml:space="preserve">ed </w:t>
      </w:r>
      <w:r>
        <w:rPr>
          <w:lang w:eastAsia="de-DE"/>
        </w:rPr>
        <w:t>to the severity of the hazard</w:t>
      </w:r>
    </w:p>
    <w:p w14:paraId="74D5C900" w14:textId="77777777" w:rsidR="00CF2714" w:rsidRDefault="00CF2714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 xml:space="preserve">Other </w:t>
      </w:r>
      <w:r w:rsidR="00C82918">
        <w:rPr>
          <w:lang w:eastAsia="de-DE"/>
        </w:rPr>
        <w:t>issues</w:t>
      </w:r>
      <w:r w:rsidR="00620699">
        <w:rPr>
          <w:lang w:eastAsia="de-DE"/>
        </w:rPr>
        <w:t>,</w:t>
      </w:r>
      <w:r w:rsidR="00C82918">
        <w:rPr>
          <w:lang w:eastAsia="de-DE"/>
        </w:rPr>
        <w:t xml:space="preserve"> </w:t>
      </w:r>
      <w:r>
        <w:rPr>
          <w:lang w:eastAsia="de-DE"/>
        </w:rPr>
        <w:t>as necessary</w:t>
      </w:r>
    </w:p>
    <w:p w14:paraId="488CFCF6" w14:textId="77777777" w:rsidR="00DC6AE6" w:rsidRDefault="00EB15E3" w:rsidP="00B50D67">
      <w:pPr>
        <w:pStyle w:val="Heading2"/>
      </w:pPr>
      <w:bookmarkStart w:id="44" w:name="_Toc36129798"/>
      <w:r>
        <w:t xml:space="preserve">Virtual </w:t>
      </w:r>
      <w:proofErr w:type="spellStart"/>
      <w:r>
        <w:t>M</w:t>
      </w:r>
      <w:r w:rsidR="00A23664">
        <w:t>A</w:t>
      </w:r>
      <w:r>
        <w:t>to</w:t>
      </w:r>
      <w:r w:rsidR="00A23664">
        <w:t>N</w:t>
      </w:r>
      <w:bookmarkEnd w:id="44"/>
      <w:proofErr w:type="spellEnd"/>
    </w:p>
    <w:p w14:paraId="63D13BDD" w14:textId="77777777" w:rsidR="00CF2714" w:rsidRDefault="00CF2714" w:rsidP="000D47AF">
      <w:pPr>
        <w:pStyle w:val="BodyText"/>
        <w:rPr>
          <w:lang w:eastAsia="de-DE"/>
        </w:rPr>
      </w:pPr>
      <w:r>
        <w:rPr>
          <w:lang w:eastAsia="de-DE"/>
        </w:rPr>
        <w:t xml:space="preserve">Deployment of </w:t>
      </w:r>
      <w:r w:rsidR="00620699">
        <w:rPr>
          <w:lang w:eastAsia="de-DE"/>
        </w:rPr>
        <w:t xml:space="preserve">a </w:t>
      </w:r>
      <w:r>
        <w:rPr>
          <w:lang w:eastAsia="de-DE"/>
        </w:rPr>
        <w:t xml:space="preserve">virtual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should:</w:t>
      </w:r>
    </w:p>
    <w:p w14:paraId="6CF26699" w14:textId="77777777" w:rsidR="00CF2714" w:rsidRDefault="00491AF1" w:rsidP="00CF2714">
      <w:pPr>
        <w:pStyle w:val="BodyText"/>
        <w:numPr>
          <w:ilvl w:val="0"/>
          <w:numId w:val="57"/>
        </w:numPr>
        <w:rPr>
          <w:lang w:eastAsia="de-DE"/>
        </w:rPr>
      </w:pPr>
      <w:r>
        <w:rPr>
          <w:lang w:eastAsia="de-DE"/>
        </w:rPr>
        <w:t>Only</w:t>
      </w:r>
      <w:r w:rsidR="00CF2714">
        <w:rPr>
          <w:lang w:eastAsia="de-DE"/>
        </w:rPr>
        <w:t xml:space="preserve"> be done if the position of the hazard can be known</w:t>
      </w:r>
      <w:r w:rsidR="00620699">
        <w:rPr>
          <w:lang w:eastAsia="de-DE"/>
        </w:rPr>
        <w:t>,</w:t>
      </w:r>
      <w:r w:rsidR="00D302DD">
        <w:rPr>
          <w:lang w:eastAsia="de-DE"/>
        </w:rPr>
        <w:t xml:space="preserve"> and updated</w:t>
      </w:r>
      <w:r w:rsidR="00CF2714">
        <w:rPr>
          <w:lang w:eastAsia="de-DE"/>
        </w:rPr>
        <w:t xml:space="preserve"> in, or near, real time. </w:t>
      </w:r>
    </w:p>
    <w:p w14:paraId="2A56E934" w14:textId="77777777" w:rsidR="00DC6AE6" w:rsidRDefault="00491AF1" w:rsidP="00CF2714">
      <w:pPr>
        <w:pStyle w:val="BodyText"/>
        <w:numPr>
          <w:ilvl w:val="0"/>
          <w:numId w:val="57"/>
        </w:numPr>
      </w:pPr>
      <w:r>
        <w:t>Conform</w:t>
      </w:r>
      <w:r w:rsidR="003C5A8B">
        <w:t xml:space="preserve"> to IALA Guideline</w:t>
      </w:r>
      <w:r w:rsidR="003438E2">
        <w:t xml:space="preserve">s and Recommendations on </w:t>
      </w:r>
      <w:r w:rsidR="00CF2714">
        <w:t>V</w:t>
      </w:r>
      <w:r w:rsidR="00CB610E">
        <w:t xml:space="preserve">irtual </w:t>
      </w:r>
      <w:proofErr w:type="spellStart"/>
      <w:r w:rsidR="00CB610E">
        <w:t>AtoN</w:t>
      </w:r>
      <w:proofErr w:type="spellEnd"/>
      <w:r w:rsidR="00CF2714">
        <w:t xml:space="preserve">. </w:t>
      </w:r>
    </w:p>
    <w:p w14:paraId="633D3FD6" w14:textId="77777777" w:rsidR="00813134" w:rsidRPr="00813134" w:rsidRDefault="00EB15E3" w:rsidP="00B50D67">
      <w:pPr>
        <w:pStyle w:val="Heading2"/>
      </w:pPr>
      <w:bookmarkStart w:id="45" w:name="_Toc496681984"/>
      <w:bookmarkStart w:id="46" w:name="_Toc496682151"/>
      <w:bookmarkStart w:id="47" w:name="_Toc496681985"/>
      <w:bookmarkStart w:id="48" w:name="_Toc496682152"/>
      <w:bookmarkStart w:id="49" w:name="_Toc36129799"/>
      <w:bookmarkEnd w:id="43"/>
      <w:bookmarkEnd w:id="45"/>
      <w:bookmarkEnd w:id="46"/>
      <w:bookmarkEnd w:id="47"/>
      <w:bookmarkEnd w:id="48"/>
      <w:r w:rsidRPr="00813134">
        <w:lastRenderedPageBreak/>
        <w:t>Promulgation</w:t>
      </w:r>
      <w:bookmarkEnd w:id="49"/>
    </w:p>
    <w:p w14:paraId="3FC6EDAD" w14:textId="77777777" w:rsidR="0073444D" w:rsidRPr="000D47AF" w:rsidRDefault="0073444D" w:rsidP="0073444D">
      <w:pPr>
        <w:pStyle w:val="BodyText"/>
      </w:pPr>
      <w:bookmarkStart w:id="50" w:name="_Toc449013359"/>
      <w:r>
        <w:t xml:space="preserve">The promulgation of </w:t>
      </w:r>
      <w:r w:rsidR="00620699">
        <w:t xml:space="preserve">MSI </w:t>
      </w:r>
      <w:r>
        <w:t xml:space="preserve">is considered fundamental to the deployment of </w:t>
      </w:r>
      <w:proofErr w:type="spellStart"/>
      <w:r>
        <w:t>MAtoN</w:t>
      </w:r>
      <w:proofErr w:type="spellEnd"/>
      <w:r>
        <w:t xml:space="preserve"> and is complementary to the marking of the hazard to navigation. MSI is the established means for </w:t>
      </w:r>
      <w:r w:rsidR="00A66025">
        <w:t>Competent Authorities</w:t>
      </w:r>
      <w:r>
        <w:t xml:space="preserve"> to advise mariners of the location and other characteristics of the </w:t>
      </w:r>
      <w:proofErr w:type="spellStart"/>
      <w:r>
        <w:t>MAtoN</w:t>
      </w:r>
      <w:proofErr w:type="spellEnd"/>
      <w:r>
        <w:t xml:space="preserve">. </w:t>
      </w:r>
    </w:p>
    <w:p w14:paraId="4D98E621" w14:textId="77777777" w:rsidR="0073444D" w:rsidRDefault="0073444D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Therefore, </w:t>
      </w:r>
      <w:r w:rsidR="00A66025">
        <w:rPr>
          <w:lang w:eastAsia="de-DE"/>
        </w:rPr>
        <w:t>C</w:t>
      </w:r>
      <w:r w:rsidR="00C82918">
        <w:rPr>
          <w:lang w:eastAsia="de-DE"/>
        </w:rPr>
        <w:t xml:space="preserve">ompetent </w:t>
      </w:r>
      <w:r w:rsidR="00A66025">
        <w:rPr>
          <w:lang w:eastAsia="de-DE"/>
        </w:rPr>
        <w:t>A</w:t>
      </w:r>
      <w:r w:rsidR="00DC6AE6">
        <w:rPr>
          <w:lang w:eastAsia="de-DE"/>
        </w:rPr>
        <w:t>uthorities</w:t>
      </w:r>
      <w:r w:rsidR="005338C0">
        <w:rPr>
          <w:lang w:eastAsia="de-DE"/>
        </w:rPr>
        <w:t xml:space="preserve"> </w:t>
      </w:r>
      <w:r w:rsidR="00462450">
        <w:rPr>
          <w:lang w:eastAsia="de-DE"/>
        </w:rPr>
        <w:t>should</w:t>
      </w:r>
      <w:r w:rsidR="00DC6AE6" w:rsidRPr="00271923">
        <w:rPr>
          <w:lang w:eastAsia="de-DE"/>
        </w:rPr>
        <w:t xml:space="preserve"> promulgate</w:t>
      </w:r>
      <w:r w:rsidR="00DC6AE6">
        <w:rPr>
          <w:lang w:eastAsia="de-DE"/>
        </w:rPr>
        <w:t xml:space="preserve"> </w:t>
      </w:r>
      <w:r w:rsidR="00DC6AE6" w:rsidRPr="00271923">
        <w:rPr>
          <w:lang w:eastAsia="de-DE"/>
        </w:rPr>
        <w:t>the par</w:t>
      </w:r>
      <w:r w:rsidR="00CF2714">
        <w:rPr>
          <w:lang w:eastAsia="de-DE"/>
        </w:rPr>
        <w:t xml:space="preserve">ticulars of the </w:t>
      </w:r>
      <w:proofErr w:type="spellStart"/>
      <w:r w:rsidR="00CF2714">
        <w:rPr>
          <w:lang w:eastAsia="de-DE"/>
        </w:rPr>
        <w:t>MAtoN</w:t>
      </w:r>
      <w:proofErr w:type="spellEnd"/>
      <w:r w:rsidR="00CF2714">
        <w:rPr>
          <w:lang w:eastAsia="de-DE"/>
        </w:rPr>
        <w:t xml:space="preserve"> by </w:t>
      </w:r>
      <w:r w:rsidR="00DC6AE6" w:rsidRPr="00271923">
        <w:rPr>
          <w:lang w:eastAsia="de-DE"/>
        </w:rPr>
        <w:t>all appropriate means</w:t>
      </w:r>
      <w:r>
        <w:rPr>
          <w:lang w:eastAsia="de-DE"/>
        </w:rPr>
        <w:t xml:space="preserve">, including </w:t>
      </w:r>
      <w:r w:rsidR="00DC6AE6">
        <w:rPr>
          <w:lang w:eastAsia="de-DE"/>
        </w:rPr>
        <w:t xml:space="preserve">through the </w:t>
      </w:r>
      <w:r w:rsidR="00A270A1">
        <w:rPr>
          <w:lang w:eastAsia="de-DE"/>
        </w:rPr>
        <w:t xml:space="preserve">promulgation of </w:t>
      </w:r>
      <w:r>
        <w:t>MSI</w:t>
      </w:r>
      <w:r w:rsidDel="0073444D">
        <w:rPr>
          <w:lang w:eastAsia="de-DE"/>
        </w:rPr>
        <w:t xml:space="preserve"> </w:t>
      </w:r>
      <w:r w:rsidR="0010097F">
        <w:rPr>
          <w:lang w:eastAsia="de-DE"/>
        </w:rPr>
        <w:t>and</w:t>
      </w:r>
      <w:r w:rsidR="00A270A1">
        <w:rPr>
          <w:lang w:eastAsia="de-DE"/>
        </w:rPr>
        <w:t xml:space="preserve"> </w:t>
      </w:r>
      <w:r w:rsidR="0010097F">
        <w:rPr>
          <w:lang w:eastAsia="de-DE"/>
        </w:rPr>
        <w:t>N</w:t>
      </w:r>
      <w:r w:rsidR="00A270A1">
        <w:rPr>
          <w:lang w:eastAsia="de-DE"/>
        </w:rPr>
        <w:t xml:space="preserve">otices to </w:t>
      </w:r>
      <w:r w:rsidR="0010097F">
        <w:rPr>
          <w:lang w:eastAsia="de-DE"/>
        </w:rPr>
        <w:t>M</w:t>
      </w:r>
      <w:r w:rsidR="00A270A1">
        <w:rPr>
          <w:lang w:eastAsia="de-DE"/>
        </w:rPr>
        <w:t>ariners</w:t>
      </w:r>
      <w:r w:rsidR="0010097F">
        <w:rPr>
          <w:lang w:eastAsia="de-DE"/>
        </w:rPr>
        <w:t>.</w:t>
      </w:r>
    </w:p>
    <w:p w14:paraId="7DC1697C" w14:textId="77777777" w:rsidR="000D47AF" w:rsidRPr="000D47AF" w:rsidRDefault="00A270A1" w:rsidP="00DC6AE6">
      <w:pPr>
        <w:pStyle w:val="BodyText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 xml:space="preserve">Hazards should remain marked until the </w:t>
      </w:r>
      <w:r w:rsidR="00A66025">
        <w:rPr>
          <w:rFonts w:eastAsia="Times New Roman" w:cstheme="minorHAnsi"/>
          <w:lang w:eastAsia="de-DE"/>
        </w:rPr>
        <w:t>C</w:t>
      </w:r>
      <w:r>
        <w:rPr>
          <w:rFonts w:eastAsia="Times New Roman" w:cstheme="minorHAnsi"/>
          <w:lang w:eastAsia="de-DE"/>
        </w:rPr>
        <w:t xml:space="preserve">ompetent </w:t>
      </w:r>
      <w:r w:rsidR="00A66025">
        <w:rPr>
          <w:rFonts w:eastAsia="Times New Roman" w:cstheme="minorHAnsi"/>
          <w:lang w:eastAsia="de-DE"/>
        </w:rPr>
        <w:t>A</w:t>
      </w:r>
      <w:r w:rsidR="000D47AF" w:rsidRPr="000D47AF">
        <w:rPr>
          <w:rFonts w:eastAsia="Times New Roman" w:cstheme="minorHAnsi"/>
          <w:lang w:eastAsia="de-DE"/>
        </w:rPr>
        <w:t>uthority has asse</w:t>
      </w:r>
      <w:r>
        <w:rPr>
          <w:rFonts w:eastAsia="Times New Roman" w:cstheme="minorHAnsi"/>
          <w:lang w:eastAsia="de-DE"/>
        </w:rPr>
        <w:t>ssed that information</w:t>
      </w:r>
      <w:r w:rsidR="000D47AF" w:rsidRPr="000D47AF">
        <w:rPr>
          <w:rFonts w:eastAsia="Times New Roman" w:cstheme="minorHAnsi"/>
          <w:lang w:eastAsia="de-DE"/>
        </w:rPr>
        <w:t xml:space="preserve"> </w:t>
      </w:r>
      <w:r w:rsidR="00D302DD">
        <w:rPr>
          <w:rFonts w:eastAsia="Times New Roman" w:cstheme="minorHAnsi"/>
          <w:lang w:eastAsia="de-DE"/>
        </w:rPr>
        <w:t xml:space="preserve">about the hazard </w:t>
      </w:r>
      <w:r w:rsidR="000D47AF" w:rsidRPr="000D47AF">
        <w:rPr>
          <w:rFonts w:eastAsia="Times New Roman" w:cstheme="minorHAnsi"/>
          <w:lang w:eastAsia="de-DE"/>
        </w:rPr>
        <w:t>has been sufficiently promulgated, or there is no longer a risk to safety of navigation.</w:t>
      </w:r>
    </w:p>
    <w:p w14:paraId="7FF8B0A8" w14:textId="77777777" w:rsidR="00DC6AE6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Promulgation should include details of the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>, including</w:t>
      </w:r>
      <w:r w:rsidR="00E44A85">
        <w:rPr>
          <w:lang w:eastAsia="de-DE"/>
        </w:rPr>
        <w:t>:</w:t>
      </w:r>
      <w:r>
        <w:rPr>
          <w:lang w:eastAsia="de-DE"/>
        </w:rPr>
        <w:t xml:space="preserve"> </w:t>
      </w:r>
    </w:p>
    <w:p w14:paraId="029E0B8E" w14:textId="77777777" w:rsidR="005D3CDE" w:rsidRDefault="005D3CDE" w:rsidP="005D3CDE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Description of the hazard that is being marked</w:t>
      </w:r>
    </w:p>
    <w:p w14:paraId="042DF712" w14:textId="77777777" w:rsidR="00A270A1" w:rsidRDefault="00D302DD" w:rsidP="00A270A1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The type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used, whether </w:t>
      </w:r>
      <w:r w:rsidR="005D3CDE">
        <w:rPr>
          <w:lang w:eastAsia="de-DE"/>
        </w:rPr>
        <w:t>p</w:t>
      </w:r>
      <w:r w:rsidR="00A270A1">
        <w:rPr>
          <w:lang w:eastAsia="de-DE"/>
        </w:rPr>
        <w:t>hysical (</w:t>
      </w:r>
      <w:r w:rsidR="00620699">
        <w:rPr>
          <w:lang w:eastAsia="de-DE"/>
        </w:rPr>
        <w:t>e.g.</w:t>
      </w:r>
      <w:r w:rsidR="00A270A1">
        <w:rPr>
          <w:lang w:eastAsia="de-DE"/>
        </w:rPr>
        <w:t xml:space="preserve"> spar or pillar) or virtual</w:t>
      </w:r>
    </w:p>
    <w:p w14:paraId="726C0EA8" w14:textId="77777777" w:rsidR="00DC6AE6" w:rsidRDefault="00E56B35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If lighted</w:t>
      </w:r>
      <w:r w:rsidR="005D3CDE">
        <w:rPr>
          <w:lang w:eastAsia="de-DE"/>
        </w:rPr>
        <w:t>,</w:t>
      </w:r>
    </w:p>
    <w:p w14:paraId="367B3ECE" w14:textId="77777777" w:rsidR="00DC6AE6" w:rsidRDefault="00DC6AE6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Colour</w:t>
      </w:r>
    </w:p>
    <w:p w14:paraId="3125323D" w14:textId="77777777" w:rsidR="00DC6AE6" w:rsidRDefault="00E56B35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Flash c</w:t>
      </w:r>
      <w:r w:rsidR="00DC6AE6">
        <w:rPr>
          <w:lang w:eastAsia="de-DE"/>
        </w:rPr>
        <w:t>haracter</w:t>
      </w:r>
    </w:p>
    <w:p w14:paraId="7B0519FC" w14:textId="77777777" w:rsidR="00DC6AE6" w:rsidRDefault="00E56B35" w:rsidP="000D47AF">
      <w:pPr>
        <w:pStyle w:val="BodyText"/>
        <w:numPr>
          <w:ilvl w:val="1"/>
          <w:numId w:val="50"/>
        </w:numPr>
        <w:rPr>
          <w:lang w:eastAsia="de-DE"/>
        </w:rPr>
      </w:pPr>
      <w:r>
        <w:rPr>
          <w:lang w:eastAsia="de-DE"/>
        </w:rPr>
        <w:t>Nominal r</w:t>
      </w:r>
      <w:r w:rsidR="00DC6AE6">
        <w:rPr>
          <w:lang w:eastAsia="de-DE"/>
        </w:rPr>
        <w:t>ange</w:t>
      </w:r>
    </w:p>
    <w:p w14:paraId="0DC2D1DC" w14:textId="77777777" w:rsidR="00DC6AE6" w:rsidRDefault="00704658" w:rsidP="002C577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Positional data</w:t>
      </w:r>
      <w:r w:rsidR="00620699">
        <w:rPr>
          <w:lang w:eastAsia="de-DE"/>
        </w:rPr>
        <w:t>,</w:t>
      </w:r>
      <w:r>
        <w:rPr>
          <w:lang w:eastAsia="de-DE"/>
        </w:rPr>
        <w:t xml:space="preserve"> as deemed appropriate by the </w:t>
      </w:r>
      <w:r w:rsidR="00A66025">
        <w:rPr>
          <w:lang w:eastAsia="de-DE"/>
        </w:rPr>
        <w:t>Competent Authority</w:t>
      </w:r>
    </w:p>
    <w:p w14:paraId="05F99B66" w14:textId="77777777" w:rsidR="00DC6AE6" w:rsidRDefault="005D3CDE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Any rules and</w:t>
      </w:r>
      <w:r w:rsidR="00DC6AE6">
        <w:rPr>
          <w:lang w:eastAsia="de-DE"/>
        </w:rPr>
        <w:t xml:space="preserve"> regulatio</w:t>
      </w:r>
      <w:r>
        <w:rPr>
          <w:lang w:eastAsia="de-DE"/>
        </w:rPr>
        <w:t>ns applicable</w:t>
      </w:r>
      <w:r w:rsidR="00DC6AE6">
        <w:rPr>
          <w:lang w:eastAsia="de-DE"/>
        </w:rPr>
        <w:t xml:space="preserve"> </w:t>
      </w:r>
    </w:p>
    <w:p w14:paraId="53CB4D8D" w14:textId="77777777" w:rsidR="00DC6AE6" w:rsidRDefault="00DC6AE6" w:rsidP="00DC6AE6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Duration</w:t>
      </w:r>
      <w:r w:rsidR="00C61CA2">
        <w:rPr>
          <w:lang w:eastAsia="de-DE"/>
        </w:rPr>
        <w:t xml:space="preserve"> for which the promulgation of MSI is valid (e.g. duration after which the location is uncertain)</w:t>
      </w:r>
    </w:p>
    <w:p w14:paraId="396B0E96" w14:textId="77777777" w:rsidR="00C61CA2" w:rsidRDefault="00C61CA2" w:rsidP="00EC1977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>Request for sighting reports</w:t>
      </w:r>
    </w:p>
    <w:p w14:paraId="5B1B6DB4" w14:textId="77777777" w:rsidR="00C61CA2" w:rsidRDefault="00E02B34" w:rsidP="002C5776">
      <w:pPr>
        <w:pStyle w:val="Heading2"/>
        <w:rPr>
          <w:lang w:eastAsia="de-DE"/>
        </w:rPr>
      </w:pPr>
      <w:bookmarkStart w:id="51" w:name="_Toc36129800"/>
      <w:r>
        <w:rPr>
          <w:lang w:eastAsia="de-DE"/>
        </w:rPr>
        <w:t>Prom</w:t>
      </w:r>
      <w:r w:rsidR="00A16607">
        <w:rPr>
          <w:lang w:eastAsia="de-DE"/>
        </w:rPr>
        <w:t>ulgation By</w:t>
      </w:r>
      <w:r w:rsidR="00FA6126">
        <w:rPr>
          <w:lang w:eastAsia="de-DE"/>
        </w:rPr>
        <w:t xml:space="preserve"> VTS</w:t>
      </w:r>
      <w:bookmarkEnd w:id="51"/>
    </w:p>
    <w:p w14:paraId="464C6ABB" w14:textId="77777777" w:rsidR="00404AC1" w:rsidRDefault="00404AC1" w:rsidP="00813134">
      <w:pPr>
        <w:pStyle w:val="BodyText"/>
        <w:rPr>
          <w:lang w:eastAsia="de-DE"/>
        </w:rPr>
      </w:pPr>
      <w:r>
        <w:rPr>
          <w:lang w:eastAsia="de-DE"/>
        </w:rPr>
        <w:t xml:space="preserve">When a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 is planned to be deployed in a VTS area, it is important to liaise</w:t>
      </w:r>
      <w:r w:rsidRPr="003C3260">
        <w:rPr>
          <w:lang w:eastAsia="de-DE"/>
        </w:rPr>
        <w:t xml:space="preserve"> with </w:t>
      </w:r>
      <w:r>
        <w:rPr>
          <w:lang w:eastAsia="de-DE"/>
        </w:rPr>
        <w:t xml:space="preserve">the VTS </w:t>
      </w:r>
      <w:r w:rsidR="00A23664">
        <w:rPr>
          <w:lang w:eastAsia="de-DE"/>
        </w:rPr>
        <w:t>A</w:t>
      </w:r>
      <w:r>
        <w:rPr>
          <w:lang w:eastAsia="de-DE"/>
        </w:rPr>
        <w:t>uthority</w:t>
      </w:r>
      <w:r w:rsidR="00620699">
        <w:rPr>
          <w:lang w:eastAsia="de-DE"/>
        </w:rPr>
        <w:t>,</w:t>
      </w:r>
      <w:r>
        <w:rPr>
          <w:lang w:eastAsia="de-DE"/>
        </w:rPr>
        <w:t xml:space="preserve"> so that it can promulgate </w:t>
      </w:r>
      <w:r w:rsidRPr="003C3260">
        <w:rPr>
          <w:lang w:eastAsia="de-DE"/>
        </w:rPr>
        <w:t xml:space="preserve">information </w:t>
      </w:r>
      <w:r>
        <w:rPr>
          <w:lang w:eastAsia="de-DE"/>
        </w:rPr>
        <w:t xml:space="preserve">on the </w:t>
      </w:r>
      <w:proofErr w:type="spellStart"/>
      <w:r>
        <w:rPr>
          <w:lang w:eastAsia="de-DE"/>
        </w:rPr>
        <w:t>MAtoN</w:t>
      </w:r>
      <w:proofErr w:type="spellEnd"/>
      <w:r w:rsidR="00620699">
        <w:rPr>
          <w:lang w:eastAsia="de-DE"/>
        </w:rPr>
        <w:t>,</w:t>
      </w:r>
      <w:r w:rsidR="00C82918">
        <w:rPr>
          <w:lang w:eastAsia="de-DE"/>
        </w:rPr>
        <w:t xml:space="preserve"> </w:t>
      </w:r>
      <w:r>
        <w:rPr>
          <w:lang w:eastAsia="de-DE"/>
        </w:rPr>
        <w:t>as part of its information service.</w:t>
      </w:r>
    </w:p>
    <w:p w14:paraId="7CA767B0" w14:textId="77777777" w:rsidR="00813134" w:rsidRDefault="00404AC1" w:rsidP="00813134">
      <w:pPr>
        <w:pStyle w:val="BodyText"/>
        <w:rPr>
          <w:lang w:eastAsia="de-DE"/>
        </w:rPr>
      </w:pPr>
      <w:r>
        <w:rPr>
          <w:lang w:eastAsia="de-DE"/>
        </w:rPr>
        <w:t>Such information can include</w:t>
      </w:r>
      <w:r w:rsidR="00813134">
        <w:rPr>
          <w:lang w:eastAsia="de-DE"/>
        </w:rPr>
        <w:t>:</w:t>
      </w:r>
    </w:p>
    <w:p w14:paraId="3D41D063" w14:textId="77777777" w:rsidR="00404AC1" w:rsidRDefault="00404AC1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Characteristics of the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>, including its location and duration of deployment</w:t>
      </w:r>
    </w:p>
    <w:p w14:paraId="20E42CC6" w14:textId="77777777" w:rsidR="00813134" w:rsidRDefault="00404AC1" w:rsidP="001F099F">
      <w:pPr>
        <w:pStyle w:val="BodyText"/>
        <w:numPr>
          <w:ilvl w:val="0"/>
          <w:numId w:val="49"/>
        </w:numPr>
        <w:rPr>
          <w:lang w:eastAsia="de-DE"/>
        </w:rPr>
      </w:pPr>
      <w:r>
        <w:rPr>
          <w:lang w:eastAsia="de-DE"/>
        </w:rPr>
        <w:t xml:space="preserve">Any limitation on ship </w:t>
      </w:r>
      <w:r w:rsidR="005B4E29">
        <w:rPr>
          <w:lang w:eastAsia="de-DE"/>
        </w:rPr>
        <w:t>manoeuvrability</w:t>
      </w:r>
      <w:r w:rsidR="00813134">
        <w:rPr>
          <w:lang w:eastAsia="de-DE"/>
        </w:rPr>
        <w:t xml:space="preserve"> </w:t>
      </w:r>
      <w:r w:rsidR="00C82918">
        <w:rPr>
          <w:lang w:eastAsia="de-DE"/>
        </w:rPr>
        <w:t>in the VTS area</w:t>
      </w:r>
    </w:p>
    <w:p w14:paraId="6C96745B" w14:textId="77777777" w:rsidR="00813134" w:rsidRDefault="00813134" w:rsidP="00813134">
      <w:pPr>
        <w:pStyle w:val="BodyText"/>
        <w:rPr>
          <w:lang w:eastAsia="de-DE"/>
        </w:rPr>
      </w:pPr>
      <w:r>
        <w:rPr>
          <w:lang w:eastAsia="de-DE"/>
        </w:rPr>
        <w:t xml:space="preserve">It should be noted that a </w:t>
      </w:r>
      <w:r w:rsidRPr="00B81859">
        <w:rPr>
          <w:lang w:eastAsia="de-DE"/>
        </w:rPr>
        <w:t xml:space="preserve">VTS </w:t>
      </w:r>
      <w:r w:rsidR="00404AC1">
        <w:rPr>
          <w:lang w:eastAsia="de-DE"/>
        </w:rPr>
        <w:t xml:space="preserve">may also be the provider of </w:t>
      </w:r>
      <w:r w:rsidRPr="00B81859">
        <w:rPr>
          <w:lang w:eastAsia="de-DE"/>
        </w:rPr>
        <w:t>MSI</w:t>
      </w:r>
      <w:r w:rsidR="00CF1414">
        <w:rPr>
          <w:lang w:eastAsia="de-DE"/>
        </w:rPr>
        <w:t xml:space="preserve"> in </w:t>
      </w:r>
      <w:r w:rsidR="00CC30FB">
        <w:rPr>
          <w:lang w:eastAsia="de-DE"/>
        </w:rPr>
        <w:t xml:space="preserve">some </w:t>
      </w:r>
      <w:r w:rsidR="00CF1414">
        <w:rPr>
          <w:lang w:eastAsia="de-DE"/>
        </w:rPr>
        <w:t>instances</w:t>
      </w:r>
      <w:r>
        <w:rPr>
          <w:lang w:eastAsia="de-DE"/>
        </w:rPr>
        <w:t>.</w:t>
      </w:r>
    </w:p>
    <w:p w14:paraId="62FAAB63" w14:textId="77777777" w:rsidR="00FA34DA" w:rsidRDefault="00FA34DA" w:rsidP="00813134">
      <w:pPr>
        <w:pStyle w:val="BodyText"/>
        <w:rPr>
          <w:lang w:eastAsia="de-DE"/>
        </w:rPr>
      </w:pPr>
    </w:p>
    <w:p w14:paraId="458DD732" w14:textId="77777777" w:rsidR="00845A44" w:rsidRPr="00993B7D" w:rsidRDefault="004A65E8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52" w:name="_Toc216489709"/>
      <w:bookmarkStart w:id="53" w:name="_Toc449013361"/>
      <w:bookmarkStart w:id="54" w:name="_Toc36129801"/>
      <w:bookmarkEnd w:id="50"/>
      <w:r w:rsidRPr="00993B7D">
        <w:rPr>
          <w:caps w:val="0"/>
        </w:rPr>
        <w:t>MONITORING AND REPORTING</w:t>
      </w:r>
      <w:bookmarkEnd w:id="52"/>
      <w:bookmarkEnd w:id="53"/>
      <w:bookmarkEnd w:id="54"/>
    </w:p>
    <w:p w14:paraId="6D857805" w14:textId="77777777" w:rsidR="00DC6AE6" w:rsidRDefault="00EB15E3" w:rsidP="00B50D67">
      <w:pPr>
        <w:pStyle w:val="Heading2"/>
      </w:pPr>
      <w:bookmarkStart w:id="55" w:name="_Toc36129802"/>
      <w:bookmarkStart w:id="56" w:name="_Toc449013364"/>
      <w:r>
        <w:t>Monitoring</w:t>
      </w:r>
      <w:bookmarkEnd w:id="55"/>
    </w:p>
    <w:bookmarkEnd w:id="56"/>
    <w:p w14:paraId="345A565F" w14:textId="77777777" w:rsidR="001F3681" w:rsidRDefault="001F3681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purpose of monitoring the location and state of the </w:t>
      </w:r>
      <w:proofErr w:type="spellStart"/>
      <w:r>
        <w:rPr>
          <w:lang w:eastAsia="de-DE"/>
        </w:rPr>
        <w:t>MAtoN</w:t>
      </w:r>
      <w:proofErr w:type="spellEnd"/>
      <w:r w:rsidR="00620699">
        <w:rPr>
          <w:lang w:eastAsia="de-DE"/>
        </w:rPr>
        <w:t>,</w:t>
      </w:r>
      <w:r>
        <w:rPr>
          <w:lang w:eastAsia="de-DE"/>
        </w:rPr>
        <w:t xml:space="preserve"> is to know where the hazard to navigation is</w:t>
      </w:r>
      <w:r w:rsidR="00620699">
        <w:rPr>
          <w:lang w:eastAsia="de-DE"/>
        </w:rPr>
        <w:t>,</w:t>
      </w:r>
      <w:r>
        <w:rPr>
          <w:lang w:eastAsia="de-DE"/>
        </w:rPr>
        <w:t xml:space="preserve"> at all times.  This is so that the information can be promulgated to mariners and others interested</w:t>
      </w:r>
      <w:r w:rsidR="00C82918">
        <w:rPr>
          <w:lang w:eastAsia="de-DE"/>
        </w:rPr>
        <w:t xml:space="preserve">, </w:t>
      </w:r>
      <w:r>
        <w:rPr>
          <w:lang w:eastAsia="de-DE"/>
        </w:rPr>
        <w:t xml:space="preserve">by the best available means. It is also necessary when recovering physical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. </w:t>
      </w:r>
    </w:p>
    <w:p w14:paraId="08B04C69" w14:textId="77777777"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r w:rsidR="001F3681">
        <w:rPr>
          <w:lang w:eastAsia="de-DE"/>
        </w:rPr>
        <w:t>can be monitored by</w:t>
      </w:r>
      <w:r>
        <w:rPr>
          <w:lang w:eastAsia="de-DE"/>
        </w:rPr>
        <w:t>:</w:t>
      </w:r>
    </w:p>
    <w:p w14:paraId="6E702013" w14:textId="77777777" w:rsidR="00DC6AE6" w:rsidRDefault="00CF1414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use of </w:t>
      </w:r>
      <w:r w:rsidR="00704658">
        <w:t xml:space="preserve">the </w:t>
      </w:r>
      <w:r w:rsidR="00A66025">
        <w:t>C</w:t>
      </w:r>
      <w:r w:rsidR="00704658">
        <w:t xml:space="preserve">ompetent </w:t>
      </w:r>
      <w:r w:rsidR="00A66025">
        <w:t>A</w:t>
      </w:r>
      <w:r w:rsidR="00704658">
        <w:t xml:space="preserve">uthority’s </w:t>
      </w:r>
      <w:r>
        <w:t>a</w:t>
      </w:r>
      <w:r w:rsidRPr="000D47AF">
        <w:t>ssets</w:t>
      </w:r>
      <w:r w:rsidR="0073444D">
        <w:t xml:space="preserve"> (e.g. helicopters, boats, UAV)</w:t>
      </w:r>
      <w:r w:rsidRPr="000D47AF">
        <w:t xml:space="preserve"> in the vicinity of the </w:t>
      </w:r>
      <w:proofErr w:type="spellStart"/>
      <w:r w:rsidRPr="000D47AF">
        <w:t>MAtoN</w:t>
      </w:r>
      <w:proofErr w:type="spellEnd"/>
    </w:p>
    <w:p w14:paraId="5E8B6120" w14:textId="77777777" w:rsidR="00DC6AE6" w:rsidRPr="00BE25DE" w:rsidRDefault="001F3681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  <w:rPr>
          <w:lang w:val="pt-PT"/>
        </w:rPr>
      </w:pPr>
      <w:r>
        <w:rPr>
          <w:lang w:val="pt-PT"/>
        </w:rPr>
        <w:t xml:space="preserve">remotely </w:t>
      </w:r>
      <w:r w:rsidR="00DC6AE6" w:rsidRPr="00BE25DE">
        <w:rPr>
          <w:lang w:val="pt-PT"/>
        </w:rPr>
        <w:t>(</w:t>
      </w:r>
      <w:r>
        <w:rPr>
          <w:lang w:val="pt-PT"/>
        </w:rPr>
        <w:t>e.g.</w:t>
      </w:r>
      <w:r w:rsidR="00DC6AE6" w:rsidRPr="00BE25DE">
        <w:rPr>
          <w:lang w:val="pt-PT"/>
        </w:rPr>
        <w:t xml:space="preserve"> radar,</w:t>
      </w:r>
      <w:r w:rsidR="00DC6AE6">
        <w:rPr>
          <w:lang w:val="pt-PT"/>
        </w:rPr>
        <w:t xml:space="preserve"> satellite, </w:t>
      </w:r>
      <w:r w:rsidR="00C82918">
        <w:rPr>
          <w:lang w:val="pt-PT"/>
        </w:rPr>
        <w:t xml:space="preserve">AIS and telecommunications and other technologies) </w:t>
      </w:r>
    </w:p>
    <w:p w14:paraId="2419FBF1" w14:textId="77777777" w:rsidR="00DC6AE6" w:rsidRDefault="001F3681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requesting </w:t>
      </w:r>
      <w:r w:rsidR="00DC6AE6">
        <w:t xml:space="preserve">vessels </w:t>
      </w:r>
      <w:r w:rsidR="00CF1414">
        <w:t xml:space="preserve">in the vicinity </w:t>
      </w:r>
      <w:r w:rsidR="00DC6AE6">
        <w:t>to repor</w:t>
      </w:r>
      <w:r w:rsidR="00CF1414">
        <w:t>t visual</w:t>
      </w:r>
      <w:r>
        <w:t>/radar sightings and/or AIS detections</w:t>
      </w:r>
      <w:r w:rsidR="00CF1414">
        <w:t xml:space="preserve"> of the </w:t>
      </w:r>
      <w:proofErr w:type="spellStart"/>
      <w:r w:rsidR="00CF1414">
        <w:t>MAtoN</w:t>
      </w:r>
      <w:proofErr w:type="spellEnd"/>
    </w:p>
    <w:p w14:paraId="13E314EF" w14:textId="77777777" w:rsidR="00EC1977" w:rsidRDefault="00EC1977" w:rsidP="00EC197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</w:p>
    <w:p w14:paraId="09A6DA23" w14:textId="77777777" w:rsidR="00EC1977" w:rsidRDefault="00EC1977" w:rsidP="00EC197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</w:p>
    <w:p w14:paraId="610B24DD" w14:textId="77777777" w:rsidR="00EC1977" w:rsidRDefault="00EC1977" w:rsidP="00CB7D7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</w:p>
    <w:p w14:paraId="03921C50" w14:textId="77777777" w:rsidR="00845A44" w:rsidRPr="00F50B1C" w:rsidRDefault="00EB15E3" w:rsidP="00B50D67">
      <w:pPr>
        <w:pStyle w:val="Heading2"/>
      </w:pPr>
      <w:bookmarkStart w:id="57" w:name="_Toc496681990"/>
      <w:bookmarkStart w:id="58" w:name="_Toc496682157"/>
      <w:bookmarkStart w:id="59" w:name="_Toc496681991"/>
      <w:bookmarkStart w:id="60" w:name="_Toc496682158"/>
      <w:bookmarkStart w:id="61" w:name="_Toc496681992"/>
      <w:bookmarkStart w:id="62" w:name="_Toc496682159"/>
      <w:bookmarkStart w:id="63" w:name="_Toc496681993"/>
      <w:bookmarkStart w:id="64" w:name="_Toc496682160"/>
      <w:bookmarkStart w:id="65" w:name="_Toc496681994"/>
      <w:bookmarkStart w:id="66" w:name="_Toc496682161"/>
      <w:bookmarkStart w:id="67" w:name="_Toc36129803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>
        <w:t>Reporting</w:t>
      </w:r>
      <w:bookmarkEnd w:id="67"/>
    </w:p>
    <w:p w14:paraId="1754DD5E" w14:textId="77777777" w:rsidR="001F3681" w:rsidRDefault="00DC6AE6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1F3681">
        <w:rPr>
          <w:lang w:eastAsia="de-DE"/>
        </w:rPr>
        <w:t xml:space="preserve">location and state of the </w:t>
      </w:r>
      <w:proofErr w:type="spellStart"/>
      <w:r w:rsidR="001F3681">
        <w:rPr>
          <w:lang w:eastAsia="de-DE"/>
        </w:rPr>
        <w:t>MAtoN</w:t>
      </w:r>
      <w:proofErr w:type="spellEnd"/>
      <w:r w:rsidR="001F3681">
        <w:rPr>
          <w:lang w:eastAsia="de-DE"/>
        </w:rPr>
        <w:t xml:space="preserve"> </w:t>
      </w:r>
      <w:r w:rsidR="00CB7BE6">
        <w:rPr>
          <w:lang w:eastAsia="de-DE"/>
        </w:rPr>
        <w:t>will</w:t>
      </w:r>
      <w:r w:rsidR="001F3681">
        <w:rPr>
          <w:lang w:eastAsia="de-DE"/>
        </w:rPr>
        <w:t xml:space="preserve"> be of interest to local and national authorities, transiting </w:t>
      </w:r>
      <w:r w:rsidR="00D77909">
        <w:rPr>
          <w:lang w:eastAsia="de-DE"/>
        </w:rPr>
        <w:t>vessels</w:t>
      </w:r>
      <w:r w:rsidR="001F3681">
        <w:rPr>
          <w:lang w:eastAsia="de-DE"/>
        </w:rPr>
        <w:t xml:space="preserve"> and those operating in the vicinity of the hazard.</w:t>
      </w:r>
    </w:p>
    <w:p w14:paraId="2DBD0A62" w14:textId="77777777" w:rsidR="00DC6AE6" w:rsidRDefault="00D77909" w:rsidP="00DC6AE6">
      <w:pPr>
        <w:pStyle w:val="BodyText"/>
        <w:rPr>
          <w:lang w:eastAsia="de-DE"/>
        </w:rPr>
      </w:pPr>
      <w:r>
        <w:rPr>
          <w:lang w:eastAsia="de-DE"/>
        </w:rPr>
        <w:t xml:space="preserve">Therefore, information on the </w:t>
      </w:r>
      <w:proofErr w:type="spellStart"/>
      <w:r w:rsidR="00DC6AE6">
        <w:t>MAtoN</w:t>
      </w:r>
      <w:proofErr w:type="spellEnd"/>
      <w:r w:rsidR="00DC6AE6">
        <w:rPr>
          <w:lang w:eastAsia="de-DE"/>
        </w:rPr>
        <w:t xml:space="preserve"> should be </w:t>
      </w:r>
      <w:r w:rsidR="00CB7BE6">
        <w:rPr>
          <w:lang w:eastAsia="de-DE"/>
        </w:rPr>
        <w:t xml:space="preserve">reported </w:t>
      </w:r>
      <w:r w:rsidR="00DC6AE6">
        <w:rPr>
          <w:lang w:eastAsia="de-DE"/>
        </w:rPr>
        <w:t>when it:</w:t>
      </w:r>
    </w:p>
    <w:p w14:paraId="48442406" w14:textId="77777777" w:rsidR="00DC6AE6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deployed</w:t>
      </w:r>
    </w:p>
    <w:p w14:paraId="7926CC86" w14:textId="77777777" w:rsidR="00CB7BE6" w:rsidRDefault="00CB7BE6" w:rsidP="00CB7B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altered or changed</w:t>
      </w:r>
      <w:r w:rsidRPr="00CB7BE6">
        <w:t xml:space="preserve"> </w:t>
      </w:r>
    </w:p>
    <w:p w14:paraId="6081226B" w14:textId="77777777" w:rsidR="00DC6AE6" w:rsidRDefault="00CB7BE6" w:rsidP="00CB7B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CB7BE6">
        <w:t>Is removed</w:t>
      </w:r>
      <w:r>
        <w:t xml:space="preserve">, </w:t>
      </w:r>
      <w:r w:rsidRPr="00CB7BE6">
        <w:t>discontinued</w:t>
      </w:r>
      <w:r>
        <w:t xml:space="preserve"> or </w:t>
      </w:r>
      <w:r w:rsidRPr="00CB7BE6">
        <w:t>damaged</w:t>
      </w:r>
    </w:p>
    <w:p w14:paraId="551258E2" w14:textId="77777777" w:rsidR="00CB7BE6" w:rsidRPr="00371BEF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Is missing</w:t>
      </w:r>
    </w:p>
    <w:p w14:paraId="3BE8B32A" w14:textId="77777777" w:rsidR="00CB7BE6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DC6AE6">
        <w:t xml:space="preserve">Leaves </w:t>
      </w:r>
      <w:r w:rsidR="00CB7BE6">
        <w:t xml:space="preserve">or drifts </w:t>
      </w:r>
      <w:r w:rsidR="00C82918">
        <w:t xml:space="preserve">beyond </w:t>
      </w:r>
      <w:r w:rsidRPr="00DC6AE6">
        <w:t xml:space="preserve">its </w:t>
      </w:r>
      <w:r w:rsidR="00CB7BE6">
        <w:t xml:space="preserve">pre-determined </w:t>
      </w:r>
      <w:r w:rsidRPr="00DC6AE6">
        <w:t xml:space="preserve">coverage </w:t>
      </w:r>
      <w:r w:rsidR="00CB7BE6">
        <w:t>area</w:t>
      </w:r>
    </w:p>
    <w:p w14:paraId="692E1CA9" w14:textId="77777777" w:rsidR="00DC6AE6" w:rsidRPr="00DC6AE6" w:rsidRDefault="00CB7B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D</w:t>
      </w:r>
      <w:r w:rsidR="00DC6AE6" w:rsidRPr="00DC6AE6">
        <w:t xml:space="preserve">rifts into the waters of </w:t>
      </w:r>
      <w:r w:rsidR="005D365E">
        <w:t>another</w:t>
      </w:r>
      <w:r w:rsidR="00317034">
        <w:t xml:space="preserve"> </w:t>
      </w:r>
      <w:r w:rsidR="00A66025">
        <w:t>C</w:t>
      </w:r>
      <w:r w:rsidR="00C82918">
        <w:t xml:space="preserve">ompetent </w:t>
      </w:r>
      <w:r w:rsidR="00A66025">
        <w:t>A</w:t>
      </w:r>
      <w:r w:rsidR="00C82918">
        <w:t>uthority</w:t>
      </w:r>
    </w:p>
    <w:p w14:paraId="290E6766" w14:textId="77777777" w:rsidR="00CF1414" w:rsidRDefault="00CB7BE6" w:rsidP="00B50D6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  <w:r>
        <w:t xml:space="preserve">If </w:t>
      </w:r>
      <w:r w:rsidR="00DC6AE6">
        <w:t>possible</w:t>
      </w:r>
      <w:r>
        <w:t xml:space="preserve">, the location of a </w:t>
      </w:r>
      <w:proofErr w:type="spellStart"/>
      <w:r>
        <w:t>MAtoN</w:t>
      </w:r>
      <w:proofErr w:type="spellEnd"/>
      <w:r>
        <w:t xml:space="preserve"> </w:t>
      </w:r>
      <w:r w:rsidR="00DC6AE6">
        <w:t xml:space="preserve">should be </w:t>
      </w:r>
      <w:r>
        <w:t>‘</w:t>
      </w:r>
      <w:r w:rsidR="00DC6AE6">
        <w:t>self-reporting</w:t>
      </w:r>
      <w:r>
        <w:t>’</w:t>
      </w:r>
      <w:r w:rsidR="00DC6AE6">
        <w:t xml:space="preserve"> </w:t>
      </w:r>
      <w:r w:rsidR="00D55C73">
        <w:t xml:space="preserve">and detectable </w:t>
      </w:r>
      <w:r w:rsidR="00DC6AE6">
        <w:t>to vessels i</w:t>
      </w:r>
      <w:r w:rsidR="00FD5F30">
        <w:t>n the vicinity (light</w:t>
      </w:r>
      <w:r>
        <w:t>/AIS etc.)</w:t>
      </w:r>
    </w:p>
    <w:p w14:paraId="28A16C07" w14:textId="77777777" w:rsidR="00CB7D77" w:rsidRDefault="00CB7D77" w:rsidP="00B50D67">
      <w:pPr>
        <w:pStyle w:val="Bullet1"/>
        <w:numPr>
          <w:ilvl w:val="0"/>
          <w:numId w:val="0"/>
        </w:numPr>
        <w:spacing w:line="240" w:lineRule="auto"/>
        <w:ind w:left="425" w:hanging="425"/>
        <w:jc w:val="both"/>
        <w:outlineLvl w:val="0"/>
      </w:pPr>
    </w:p>
    <w:p w14:paraId="53BA1651" w14:textId="77777777" w:rsidR="00404AC1" w:rsidRDefault="004A65E8" w:rsidP="00404AC1">
      <w:pPr>
        <w:pStyle w:val="Heading1"/>
      </w:pPr>
      <w:bookmarkStart w:id="68" w:name="_Toc36129804"/>
      <w:r>
        <w:rPr>
          <w:caps w:val="0"/>
        </w:rPr>
        <w:t xml:space="preserve">DISCONTINUATION OF </w:t>
      </w:r>
      <w:proofErr w:type="spellStart"/>
      <w:r>
        <w:rPr>
          <w:caps w:val="0"/>
        </w:rPr>
        <w:t>MA</w:t>
      </w:r>
      <w:r w:rsidR="005D365E">
        <w:rPr>
          <w:caps w:val="0"/>
        </w:rPr>
        <w:t>to</w:t>
      </w:r>
      <w:r>
        <w:rPr>
          <w:caps w:val="0"/>
        </w:rPr>
        <w:t>N</w:t>
      </w:r>
      <w:bookmarkEnd w:id="68"/>
      <w:proofErr w:type="spellEnd"/>
    </w:p>
    <w:p w14:paraId="24F71019" w14:textId="77777777" w:rsidR="00400206" w:rsidRDefault="00400206" w:rsidP="00400206">
      <w:pPr>
        <w:pStyle w:val="Heading1separatationline"/>
      </w:pPr>
    </w:p>
    <w:p w14:paraId="35314D6C" w14:textId="77777777" w:rsidR="00400206" w:rsidRDefault="00400206" w:rsidP="00400206">
      <w:pPr>
        <w:pStyle w:val="BodyText"/>
      </w:pPr>
      <w:proofErr w:type="spellStart"/>
      <w:r>
        <w:t>MAtoN</w:t>
      </w:r>
      <w:proofErr w:type="spellEnd"/>
      <w:r>
        <w:t xml:space="preserve"> may be discontinued when the </w:t>
      </w:r>
      <w:r w:rsidR="00A66025">
        <w:t>C</w:t>
      </w:r>
      <w:r>
        <w:t xml:space="preserve">ompetent </w:t>
      </w:r>
      <w:r w:rsidR="00A66025">
        <w:t>A</w:t>
      </w:r>
      <w:r>
        <w:t xml:space="preserve">uthority considers that the hazard to navigation no longer exists.  This decision can be made by the </w:t>
      </w:r>
      <w:r w:rsidR="00A66025">
        <w:t>C</w:t>
      </w:r>
      <w:r>
        <w:t xml:space="preserve">ompetent </w:t>
      </w:r>
      <w:r w:rsidR="00A66025">
        <w:t>A</w:t>
      </w:r>
      <w:r>
        <w:t xml:space="preserve">uthority either </w:t>
      </w:r>
      <w:r w:rsidR="00C82918">
        <w:t>unilaterally,</w:t>
      </w:r>
      <w:r>
        <w:t xml:space="preserve"> or after consultation with other stakeholders.</w:t>
      </w:r>
    </w:p>
    <w:p w14:paraId="3F7406DF" w14:textId="77777777" w:rsidR="00400206" w:rsidRDefault="00400206" w:rsidP="00400206">
      <w:pPr>
        <w:pStyle w:val="BodyText"/>
      </w:pPr>
      <w:r>
        <w:t xml:space="preserve">When discontinuing a </w:t>
      </w:r>
      <w:proofErr w:type="spellStart"/>
      <w:r>
        <w:t>MAtoN</w:t>
      </w:r>
      <w:proofErr w:type="spellEnd"/>
      <w:r>
        <w:t xml:space="preserve">, </w:t>
      </w:r>
      <w:r w:rsidR="00A66025">
        <w:t>C</w:t>
      </w:r>
      <w:r>
        <w:t xml:space="preserve">ompetent </w:t>
      </w:r>
      <w:r w:rsidR="00A66025">
        <w:t>A</w:t>
      </w:r>
      <w:r>
        <w:t xml:space="preserve">uthorities should ensure that </w:t>
      </w:r>
      <w:r w:rsidR="00110F73">
        <w:t xml:space="preserve">any </w:t>
      </w:r>
      <w:proofErr w:type="spellStart"/>
      <w:r>
        <w:t>MAtoN</w:t>
      </w:r>
      <w:proofErr w:type="spellEnd"/>
      <w:r w:rsidR="00110F73">
        <w:t>,</w:t>
      </w:r>
      <w:r>
        <w:t xml:space="preserve"> </w:t>
      </w:r>
      <w:r w:rsidR="00110F73">
        <w:t xml:space="preserve">whether physical or virtual, are removed entirely, so as to </w:t>
      </w:r>
      <w:r>
        <w:t>avoid confus</w:t>
      </w:r>
      <w:r w:rsidR="00C82918">
        <w:t xml:space="preserve">ing </w:t>
      </w:r>
      <w:r>
        <w:t>mari</w:t>
      </w:r>
      <w:r w:rsidR="00110F73">
        <w:t>n</w:t>
      </w:r>
      <w:r>
        <w:t>ers</w:t>
      </w:r>
      <w:r w:rsidR="00110F73">
        <w:t xml:space="preserve">. </w:t>
      </w:r>
      <w:r w:rsidR="003117F6">
        <w:t xml:space="preserve">This is to be followed promptly by the promulgation of appropriate MSI to </w:t>
      </w:r>
      <w:r w:rsidR="00D55C73">
        <w:t xml:space="preserve">either cancel existing MSI, or </w:t>
      </w:r>
      <w:r w:rsidR="00FF3D88">
        <w:t>advi</w:t>
      </w:r>
      <w:r w:rsidR="001908C9">
        <w:t>s</w:t>
      </w:r>
      <w:r w:rsidR="00FF3D88">
        <w:t>e</w:t>
      </w:r>
      <w:r w:rsidR="003117F6">
        <w:t xml:space="preserve"> of the discontinuation</w:t>
      </w:r>
      <w:r w:rsidR="00D55C73">
        <w:t xml:space="preserve"> of the </w:t>
      </w:r>
      <w:proofErr w:type="spellStart"/>
      <w:r w:rsidR="00D55C73">
        <w:t>MAtoN</w:t>
      </w:r>
      <w:proofErr w:type="spellEnd"/>
      <w:r w:rsidR="003117F6">
        <w:t>.</w:t>
      </w:r>
    </w:p>
    <w:p w14:paraId="61385C4C" w14:textId="77777777" w:rsidR="003117F6" w:rsidRDefault="00026AE1" w:rsidP="003117F6">
      <w:pPr>
        <w:pStyle w:val="BodyText"/>
      </w:pPr>
      <w:r>
        <w:t xml:space="preserve">When a moving hazard stops moving it can no longer be marked by a </w:t>
      </w:r>
      <w:proofErr w:type="spellStart"/>
      <w:r>
        <w:t>MAtoN</w:t>
      </w:r>
      <w:proofErr w:type="spellEnd"/>
      <w:r>
        <w:t xml:space="preserve"> and a transition to another appropriate </w:t>
      </w:r>
      <w:proofErr w:type="spellStart"/>
      <w:r>
        <w:t>AtoN</w:t>
      </w:r>
      <w:proofErr w:type="spellEnd"/>
      <w:r>
        <w:t xml:space="preserve"> must be done in a timely manner. </w:t>
      </w:r>
      <w:r w:rsidR="003117F6">
        <w:t xml:space="preserve">This is to be followed promptly by the promulgation of appropriate MSI to </w:t>
      </w:r>
      <w:r w:rsidR="00FF3D88">
        <w:t>advi</w:t>
      </w:r>
      <w:r w:rsidR="00D55C73">
        <w:t>s</w:t>
      </w:r>
      <w:r w:rsidR="00FF3D88">
        <w:t>e</w:t>
      </w:r>
      <w:r w:rsidR="003117F6">
        <w:t xml:space="preserve"> of the change.</w:t>
      </w:r>
    </w:p>
    <w:p w14:paraId="4A39ADCB" w14:textId="77777777" w:rsidR="00110F73" w:rsidRDefault="00110F73" w:rsidP="00400206">
      <w:pPr>
        <w:pStyle w:val="BodyText"/>
      </w:pPr>
      <w:r>
        <w:t xml:space="preserve">If the hazard location involves two or more national jurisdictions, it is essential that </w:t>
      </w:r>
      <w:r w:rsidR="00A66025">
        <w:t>Competent Authorities</w:t>
      </w:r>
      <w:r>
        <w:t xml:space="preserve"> liaise with each other regarding the marking of the hazard and promulgation of information on it.</w:t>
      </w:r>
    </w:p>
    <w:p w14:paraId="21CD2AF3" w14:textId="77777777" w:rsidR="00D55C73" w:rsidRDefault="00D55C73" w:rsidP="00400206">
      <w:pPr>
        <w:pStyle w:val="BodyText"/>
      </w:pPr>
    </w:p>
    <w:p w14:paraId="56F57CD3" w14:textId="77777777" w:rsidR="00021E5E" w:rsidRPr="00021E5E" w:rsidRDefault="004A65E8" w:rsidP="00021E5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caps w:val="0"/>
        </w:rPr>
      </w:pPr>
      <w:bookmarkStart w:id="69" w:name="_Toc34823298"/>
      <w:bookmarkStart w:id="70" w:name="_Toc34823299"/>
      <w:bookmarkStart w:id="71" w:name="_Toc496681996"/>
      <w:bookmarkStart w:id="72" w:name="_Toc496682163"/>
      <w:bookmarkStart w:id="73" w:name="_Toc496681997"/>
      <w:bookmarkStart w:id="74" w:name="_Toc496682164"/>
      <w:bookmarkStart w:id="75" w:name="_Toc496681998"/>
      <w:bookmarkStart w:id="76" w:name="_Toc496682165"/>
      <w:bookmarkStart w:id="77" w:name="_Toc496681999"/>
      <w:bookmarkStart w:id="78" w:name="_Toc496682166"/>
      <w:bookmarkStart w:id="79" w:name="_Toc496682000"/>
      <w:bookmarkStart w:id="80" w:name="_Toc496682167"/>
      <w:bookmarkStart w:id="81" w:name="_Toc496682001"/>
      <w:bookmarkStart w:id="82" w:name="_Toc496682168"/>
      <w:bookmarkStart w:id="83" w:name="_Toc449013365"/>
      <w:bookmarkStart w:id="84" w:name="_Toc36129805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>
        <w:rPr>
          <w:caps w:val="0"/>
        </w:rPr>
        <w:t>RESPONSIBILITIES</w:t>
      </w:r>
      <w:bookmarkEnd w:id="83"/>
      <w:bookmarkEnd w:id="84"/>
    </w:p>
    <w:p w14:paraId="22C28E9C" w14:textId="77777777" w:rsidR="00021E5E" w:rsidRPr="00021E5E" w:rsidRDefault="00EB15E3" w:rsidP="00B50D67">
      <w:pPr>
        <w:pStyle w:val="Heading2"/>
      </w:pPr>
      <w:bookmarkStart w:id="85" w:name="_Toc36129806"/>
      <w:bookmarkStart w:id="86" w:name="_Toc449013366"/>
      <w:r>
        <w:t>Designated Responsibility</w:t>
      </w:r>
      <w:bookmarkEnd w:id="85"/>
    </w:p>
    <w:p w14:paraId="1CE5B5FD" w14:textId="77777777" w:rsidR="00B50D67" w:rsidRDefault="00DC6AE6" w:rsidP="00787C8A">
      <w:pPr>
        <w:pStyle w:val="Bullet1"/>
        <w:numPr>
          <w:ilvl w:val="0"/>
          <w:numId w:val="0"/>
        </w:numPr>
      </w:pPr>
      <w:r w:rsidRPr="000D47AF">
        <w:t>M</w:t>
      </w:r>
      <w:r w:rsidR="00110F73">
        <w:t>obile h</w:t>
      </w:r>
      <w:r w:rsidRPr="000D47AF">
        <w:t>azards pose a risk to safe navigation. Therefore</w:t>
      </w:r>
      <w:r w:rsidR="00D6635B">
        <w:t>,</w:t>
      </w:r>
      <w:r w:rsidRPr="000D47AF">
        <w:t xml:space="preserve"> the perso</w:t>
      </w:r>
      <w:r w:rsidR="00110F73">
        <w:t>n, organisation, or government</w:t>
      </w:r>
      <w:r w:rsidRPr="000D47AF">
        <w:t xml:space="preserve"> body </w:t>
      </w:r>
      <w:r w:rsidR="00110F73">
        <w:t xml:space="preserve">responsible for the mobile </w:t>
      </w:r>
      <w:r w:rsidRPr="000D47AF">
        <w:t>hazard,</w:t>
      </w:r>
      <w:r w:rsidR="00110F73" w:rsidRPr="00110F73">
        <w:t xml:space="preserve"> </w:t>
      </w:r>
      <w:r w:rsidR="00787C8A">
        <w:t xml:space="preserve">should </w:t>
      </w:r>
      <w:r w:rsidR="00C82918">
        <w:t xml:space="preserve">ensure that the hazard is marked </w:t>
      </w:r>
      <w:r w:rsidR="00787C8A">
        <w:t>adequately.</w:t>
      </w:r>
    </w:p>
    <w:p w14:paraId="3383710B" w14:textId="77777777" w:rsidR="00B50D67" w:rsidRDefault="00D471FD" w:rsidP="00D471FD">
      <w:pPr>
        <w:pStyle w:val="BodyText"/>
      </w:pPr>
      <w:r w:rsidRPr="000D47AF">
        <w:t xml:space="preserve">The </w:t>
      </w:r>
      <w:r w:rsidR="00A66025">
        <w:t>Competent Authority</w:t>
      </w:r>
      <w:r w:rsidRPr="000D47AF">
        <w:t xml:space="preserve"> should advise the person, organisation, or government body responsible for marking the</w:t>
      </w:r>
      <w:r>
        <w:t xml:space="preserve"> mobile </w:t>
      </w:r>
      <w:r w:rsidRPr="000D47AF">
        <w:t xml:space="preserve">hazard </w:t>
      </w:r>
      <w:r>
        <w:t xml:space="preserve">of </w:t>
      </w:r>
      <w:r w:rsidRPr="000D47AF">
        <w:t xml:space="preserve">the correct </w:t>
      </w:r>
      <w:r>
        <w:t xml:space="preserve">guidance for use of </w:t>
      </w:r>
      <w:proofErr w:type="spellStart"/>
      <w:r w:rsidRPr="000D47AF">
        <w:t>MAtoN</w:t>
      </w:r>
      <w:proofErr w:type="spellEnd"/>
      <w:r>
        <w:t>.</w:t>
      </w:r>
      <w:r w:rsidR="00B50D67">
        <w:t xml:space="preserve"> </w:t>
      </w:r>
    </w:p>
    <w:p w14:paraId="54948D6F" w14:textId="77777777" w:rsidR="00B50D67" w:rsidRDefault="00B50D67" w:rsidP="00B50D67">
      <w:pPr>
        <w:pStyle w:val="BodyText"/>
      </w:pPr>
      <w:r w:rsidRPr="000D47AF">
        <w:t xml:space="preserve">The </w:t>
      </w:r>
      <w:r w:rsidR="00A66025">
        <w:t>Competent Authority</w:t>
      </w:r>
      <w:r>
        <w:t xml:space="preserve"> must</w:t>
      </w:r>
      <w:r w:rsidRPr="000D47AF">
        <w:t xml:space="preserve"> advise the person, organisation, or</w:t>
      </w:r>
      <w:r>
        <w:t xml:space="preserve"> government body</w:t>
      </w:r>
      <w:r w:rsidRPr="000D47AF">
        <w:t xml:space="preserve"> marking the</w:t>
      </w:r>
      <w:r>
        <w:t xml:space="preserve"> mobile </w:t>
      </w:r>
      <w:r w:rsidRPr="000D47AF">
        <w:t xml:space="preserve">hazard </w:t>
      </w:r>
      <w:r>
        <w:t xml:space="preserve">of their responsibility to remove, and report, the </w:t>
      </w:r>
      <w:proofErr w:type="spellStart"/>
      <w:r w:rsidRPr="000D47AF">
        <w:t>MAtoN</w:t>
      </w:r>
      <w:proofErr w:type="spellEnd"/>
      <w:r>
        <w:t xml:space="preserve"> when no longer required. </w:t>
      </w:r>
    </w:p>
    <w:p w14:paraId="6202BE61" w14:textId="77777777" w:rsidR="001908C9" w:rsidRDefault="001908C9" w:rsidP="00B50D67">
      <w:pPr>
        <w:pStyle w:val="BodyText"/>
      </w:pPr>
    </w:p>
    <w:p w14:paraId="1E4E6E06" w14:textId="77777777" w:rsidR="001908C9" w:rsidRPr="000D47AF" w:rsidRDefault="001908C9" w:rsidP="00B50D67">
      <w:pPr>
        <w:pStyle w:val="BodyText"/>
      </w:pPr>
    </w:p>
    <w:p w14:paraId="41DFAD67" w14:textId="77777777" w:rsidR="00845A44" w:rsidRPr="00855820" w:rsidRDefault="00EB15E3" w:rsidP="00B50D67">
      <w:pPr>
        <w:pStyle w:val="Heading2"/>
      </w:pPr>
      <w:bookmarkStart w:id="87" w:name="_Toc34823302"/>
      <w:bookmarkStart w:id="88" w:name="_Toc34823303"/>
      <w:bookmarkStart w:id="89" w:name="_Toc36129807"/>
      <w:bookmarkEnd w:id="86"/>
      <w:bookmarkEnd w:id="87"/>
      <w:bookmarkEnd w:id="88"/>
      <w:r>
        <w:t>Inability to Monitor</w:t>
      </w:r>
      <w:bookmarkEnd w:id="89"/>
    </w:p>
    <w:p w14:paraId="3D0C1E5C" w14:textId="77777777" w:rsidR="00DC6AE6" w:rsidRPr="000D47AF" w:rsidRDefault="00DC6AE6" w:rsidP="00DC6AE6">
      <w:pPr>
        <w:pStyle w:val="BodyText"/>
      </w:pPr>
      <w:r w:rsidRPr="000D47AF">
        <w:t xml:space="preserve">A </w:t>
      </w:r>
      <w:r w:rsidR="00A66025">
        <w:t>Competent Authority</w:t>
      </w:r>
      <w:r w:rsidRPr="000D47AF">
        <w:t xml:space="preserve"> or owner </w:t>
      </w:r>
      <w:r w:rsidR="004A65E8">
        <w:t xml:space="preserve">that loses the </w:t>
      </w:r>
      <w:r w:rsidRPr="000D47AF">
        <w:t>ability to monitor the</w:t>
      </w:r>
      <w:r w:rsidR="004A65E8">
        <w:t xml:space="preserve">ir </w:t>
      </w:r>
      <w:proofErr w:type="spellStart"/>
      <w:r w:rsidR="00AF30C9" w:rsidRPr="00DC6AE6">
        <w:t>MAtoN</w:t>
      </w:r>
      <w:proofErr w:type="spellEnd"/>
      <w:r w:rsidR="004A65E8">
        <w:t xml:space="preserve">, </w:t>
      </w:r>
      <w:r w:rsidR="00C82918">
        <w:t xml:space="preserve">still </w:t>
      </w:r>
      <w:r w:rsidRPr="000D47AF">
        <w:t xml:space="preserve">retains responsibility </w:t>
      </w:r>
      <w:r w:rsidR="004A65E8">
        <w:t xml:space="preserve">for it </w:t>
      </w:r>
      <w:r w:rsidRPr="000D47AF">
        <w:t>until either:</w:t>
      </w:r>
    </w:p>
    <w:p w14:paraId="14F59660" w14:textId="77777777" w:rsidR="00DC6AE6" w:rsidRPr="000D47AF" w:rsidRDefault="00DC6AE6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 w:rsidRPr="000D47AF">
        <w:t xml:space="preserve">The </w:t>
      </w:r>
      <w:proofErr w:type="spellStart"/>
      <w:r w:rsidRPr="000D47AF">
        <w:t>MAtoN</w:t>
      </w:r>
      <w:proofErr w:type="spellEnd"/>
      <w:r w:rsidRPr="000D47AF">
        <w:t xml:space="preserve"> is retrieved, </w:t>
      </w:r>
      <w:r w:rsidR="00C82918">
        <w:t xml:space="preserve">has sunk, or </w:t>
      </w:r>
      <w:r w:rsidRPr="000D47AF">
        <w:t xml:space="preserve">is </w:t>
      </w:r>
      <w:r w:rsidR="004A65E8">
        <w:t>no longer a hazard to navigation; or</w:t>
      </w:r>
      <w:r w:rsidRPr="000D47AF">
        <w:t xml:space="preserve">  </w:t>
      </w:r>
    </w:p>
    <w:p w14:paraId="2C96AA62" w14:textId="77777777" w:rsidR="00DC6AE6" w:rsidRPr="000D47AF" w:rsidRDefault="004A65E8" w:rsidP="00DC6AE6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R</w:t>
      </w:r>
      <w:r w:rsidR="00DC6AE6" w:rsidRPr="000D47AF">
        <w:t xml:space="preserve">esponsibility </w:t>
      </w:r>
      <w:r>
        <w:t xml:space="preserve">for the </w:t>
      </w:r>
      <w:proofErr w:type="spellStart"/>
      <w:r>
        <w:t>MAtoN</w:t>
      </w:r>
      <w:proofErr w:type="spellEnd"/>
      <w:r>
        <w:t xml:space="preserve"> </w:t>
      </w:r>
      <w:r w:rsidR="00DC6AE6" w:rsidRPr="000D47AF">
        <w:t xml:space="preserve">is assumed by another operator or </w:t>
      </w:r>
      <w:r w:rsidR="00A66025">
        <w:t>Competent Authority</w:t>
      </w:r>
      <w:r w:rsidR="00DC6AE6" w:rsidRPr="000D47AF">
        <w:t>.</w:t>
      </w:r>
    </w:p>
    <w:p w14:paraId="2B132C59" w14:textId="77777777" w:rsidR="00845A44" w:rsidRDefault="000D47AF" w:rsidP="00B50D67">
      <w:pPr>
        <w:pStyle w:val="Heading2"/>
      </w:pPr>
      <w:bookmarkStart w:id="90" w:name="_Toc496682005"/>
      <w:bookmarkStart w:id="91" w:name="_Toc496682172"/>
      <w:bookmarkStart w:id="92" w:name="_Toc496682006"/>
      <w:bookmarkStart w:id="93" w:name="_Toc496682173"/>
      <w:bookmarkStart w:id="94" w:name="_Toc496682007"/>
      <w:bookmarkStart w:id="95" w:name="_Toc496682174"/>
      <w:bookmarkStart w:id="96" w:name="_Toc36129808"/>
      <w:bookmarkEnd w:id="90"/>
      <w:bookmarkEnd w:id="91"/>
      <w:bookmarkEnd w:id="92"/>
      <w:bookmarkEnd w:id="93"/>
      <w:bookmarkEnd w:id="94"/>
      <w:bookmarkEnd w:id="95"/>
      <w:r>
        <w:t xml:space="preserve">Cost of </w:t>
      </w:r>
      <w:r w:rsidR="000870B0">
        <w:t xml:space="preserve">Marking </w:t>
      </w:r>
      <w:r w:rsidR="00EA2EEC">
        <w:t>M</w:t>
      </w:r>
      <w:r w:rsidR="00524344">
        <w:t xml:space="preserve">obile </w:t>
      </w:r>
      <w:r w:rsidR="00EA2EEC">
        <w:t>H</w:t>
      </w:r>
      <w:r w:rsidR="00524344">
        <w:t>azards</w:t>
      </w:r>
      <w:bookmarkEnd w:id="96"/>
    </w:p>
    <w:p w14:paraId="19991565" w14:textId="77777777" w:rsidR="004A65E8" w:rsidRDefault="00845A44" w:rsidP="00845A44">
      <w:pPr>
        <w:pStyle w:val="BodyText"/>
      </w:pPr>
      <w:r w:rsidRPr="009653BC">
        <w:t xml:space="preserve">In accordance with article 10 of the </w:t>
      </w:r>
      <w:r w:rsidR="004A65E8">
        <w:t>Nairobi International Convention on the Removal of Wrecks 2007</w:t>
      </w:r>
      <w:r w:rsidRPr="009653BC">
        <w:t xml:space="preserve">, the registered owner of the wreck </w:t>
      </w:r>
      <w:r w:rsidR="00524344">
        <w:t>may</w:t>
      </w:r>
      <w:r w:rsidRPr="009653BC">
        <w:t xml:space="preserve"> be li</w:t>
      </w:r>
      <w:r w:rsidR="00713110">
        <w:t xml:space="preserve">able for the costs of locating, marking and removing the hazard.  </w:t>
      </w:r>
    </w:p>
    <w:p w14:paraId="20D68CF9" w14:textId="77777777" w:rsidR="001908C9" w:rsidRDefault="001908C9" w:rsidP="00845A44">
      <w:pPr>
        <w:pStyle w:val="BodyText"/>
      </w:pPr>
    </w:p>
    <w:p w14:paraId="61EAF8A8" w14:textId="77777777" w:rsidR="0042565E" w:rsidRDefault="004A65E8" w:rsidP="000D47AF">
      <w:pPr>
        <w:pStyle w:val="Heading1"/>
      </w:pPr>
      <w:bookmarkStart w:id="97" w:name="_Toc22154462"/>
      <w:bookmarkStart w:id="98" w:name="_Toc36129809"/>
      <w:bookmarkEnd w:id="97"/>
      <w:r>
        <w:rPr>
          <w:caps w:val="0"/>
        </w:rPr>
        <w:t>REFERENCES</w:t>
      </w:r>
      <w:bookmarkEnd w:id="98"/>
    </w:p>
    <w:p w14:paraId="0E523AD2" w14:textId="77777777" w:rsidR="00AD68C5" w:rsidRDefault="00AD68C5" w:rsidP="000D47AF">
      <w:pPr>
        <w:pStyle w:val="Heading1separatationline"/>
      </w:pPr>
    </w:p>
    <w:p w14:paraId="03A75273" w14:textId="77777777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O-139 on The Marking of Man-Made Offshore Structures</w:t>
      </w:r>
    </w:p>
    <w:p w14:paraId="4512B62E" w14:textId="77777777" w:rsidR="00AD68C5" w:rsidRDefault="00AD68C5" w:rsidP="000D47AF">
      <w:pPr>
        <w:pStyle w:val="BodyText"/>
        <w:numPr>
          <w:ilvl w:val="1"/>
          <w:numId w:val="43"/>
        </w:numPr>
      </w:pPr>
      <w:r>
        <w:t xml:space="preserve">IALA Recommendation E‐110  </w:t>
      </w:r>
      <w:r w:rsidR="004A65E8">
        <w:t>Rhythmic Characters of Lights On Aids To Navigation</w:t>
      </w:r>
    </w:p>
    <w:p w14:paraId="79E3E996" w14:textId="77777777" w:rsidR="00AD68C5" w:rsidRDefault="00AD68C5" w:rsidP="000D47AF">
      <w:pPr>
        <w:pStyle w:val="BodyText"/>
        <w:numPr>
          <w:ilvl w:val="1"/>
          <w:numId w:val="43"/>
        </w:numPr>
      </w:pPr>
      <w:r>
        <w:t>IALA Recommendation O-143 Virtual Aids to Navigation</w:t>
      </w:r>
    </w:p>
    <w:p w14:paraId="37850865" w14:textId="77777777" w:rsidR="00AF30C9" w:rsidRPr="000D47AF" w:rsidRDefault="004A65E8" w:rsidP="000D47AF">
      <w:pPr>
        <w:pStyle w:val="BodyText"/>
        <w:numPr>
          <w:ilvl w:val="1"/>
          <w:numId w:val="43"/>
        </w:numPr>
      </w:pPr>
      <w:r>
        <w:t xml:space="preserve">The Nairobi International Convention on the Removal of Wrecks adopted Nairobi, 18 May 2007 </w:t>
      </w:r>
    </w:p>
    <w:p w14:paraId="059FC98F" w14:textId="77777777" w:rsidR="0025603B" w:rsidRPr="00FA5291" w:rsidRDefault="0025603B">
      <w:pPr>
        <w:pStyle w:val="BodyText"/>
        <w:numPr>
          <w:ilvl w:val="1"/>
          <w:numId w:val="43"/>
        </w:numPr>
      </w:pPr>
      <w:r w:rsidRPr="0025603B">
        <w:t>IALA Recommendation R 1015 Marking Of Hazardous Wrecks</w:t>
      </w:r>
      <w:r w:rsidR="00713110">
        <w:t xml:space="preserve"> </w:t>
      </w:r>
    </w:p>
    <w:p w14:paraId="5E0435A2" w14:textId="77777777" w:rsidR="0025603B" w:rsidRPr="00FA5291" w:rsidRDefault="0025603B" w:rsidP="0025603B">
      <w:pPr>
        <w:pStyle w:val="BodyText"/>
        <w:numPr>
          <w:ilvl w:val="1"/>
          <w:numId w:val="43"/>
        </w:numPr>
      </w:pPr>
      <w:r w:rsidRPr="0025603B">
        <w:t>IALA Guideline 1046 Response Plan for the Marking of New Wrecks</w:t>
      </w:r>
      <w:r w:rsidR="00713110">
        <w:t xml:space="preserve"> </w:t>
      </w:r>
    </w:p>
    <w:p w14:paraId="628A7B04" w14:textId="77777777" w:rsidR="0039234D" w:rsidRPr="00E60514" w:rsidRDefault="0039234D" w:rsidP="000D47AF">
      <w:pPr>
        <w:pStyle w:val="BodyText"/>
        <w:numPr>
          <w:ilvl w:val="1"/>
          <w:numId w:val="43"/>
        </w:numPr>
        <w:rPr>
          <w:lang w:val="es-MX"/>
        </w:rPr>
      </w:pPr>
      <w:r w:rsidRPr="001908C9">
        <w:rPr>
          <w:lang w:val="es-MX"/>
        </w:rPr>
        <w:t>ITU document 5B/411-E November 2017</w:t>
      </w:r>
    </w:p>
    <w:p w14:paraId="759E2942" w14:textId="77777777" w:rsidR="00602FED" w:rsidRPr="004731AD" w:rsidRDefault="005609AE" w:rsidP="005609AE">
      <w:pPr>
        <w:pStyle w:val="BodyText"/>
        <w:numPr>
          <w:ilvl w:val="1"/>
          <w:numId w:val="43"/>
        </w:numPr>
        <w:rPr>
          <w:lang w:val="es-MX"/>
        </w:rPr>
      </w:pPr>
      <w:r w:rsidRPr="005609AE">
        <w:rPr>
          <w:lang w:val="es-MX"/>
        </w:rPr>
        <w:t>ITU-R M.1371-5</w:t>
      </w:r>
      <w:r>
        <w:rPr>
          <w:lang w:val="es-MX"/>
        </w:rPr>
        <w:t xml:space="preserve"> - </w:t>
      </w:r>
      <w:r w:rsidRPr="005609AE">
        <w:rPr>
          <w:lang w:val="es-MX"/>
        </w:rPr>
        <w:t>Technical characteristics for an automatic identification system using time division multiple access in the VHF maritime mobile frequency band</w:t>
      </w:r>
    </w:p>
    <w:p w14:paraId="4FA1BCE4" w14:textId="77777777" w:rsidR="0015643E" w:rsidRDefault="004A65E8" w:rsidP="000D47AF">
      <w:pPr>
        <w:pStyle w:val="Heading1"/>
      </w:pPr>
      <w:bookmarkStart w:id="99" w:name="_Toc36129810"/>
      <w:r>
        <w:rPr>
          <w:caps w:val="0"/>
        </w:rPr>
        <w:t>ACRONYMS</w:t>
      </w:r>
      <w:bookmarkEnd w:id="99"/>
    </w:p>
    <w:p w14:paraId="0AD850AC" w14:textId="77777777" w:rsidR="0015643E" w:rsidRDefault="0015643E" w:rsidP="000D47AF">
      <w:pPr>
        <w:pStyle w:val="Heading1separatationline"/>
      </w:pPr>
    </w:p>
    <w:p w14:paraId="279B81CB" w14:textId="77777777" w:rsidR="0015643E" w:rsidRDefault="0015643E">
      <w:pPr>
        <w:pStyle w:val="BodyText"/>
      </w:pPr>
      <w:r>
        <w:t>AIS</w:t>
      </w:r>
      <w:r>
        <w:tab/>
      </w:r>
      <w:r>
        <w:tab/>
        <w:t>Automatic Identification System</w:t>
      </w:r>
    </w:p>
    <w:p w14:paraId="13CF2223" w14:textId="77777777" w:rsidR="0015643E" w:rsidRDefault="0015643E">
      <w:pPr>
        <w:pStyle w:val="BodyText"/>
      </w:pPr>
      <w:proofErr w:type="spellStart"/>
      <w:r>
        <w:t>MAtoN</w:t>
      </w:r>
      <w:proofErr w:type="spellEnd"/>
      <w:r>
        <w:tab/>
      </w:r>
      <w:r>
        <w:tab/>
        <w:t>Mobile Aid(s) to Navigation</w:t>
      </w:r>
    </w:p>
    <w:p w14:paraId="0C5D66F2" w14:textId="77777777" w:rsidR="0015643E" w:rsidRDefault="0015643E">
      <w:pPr>
        <w:pStyle w:val="BodyText"/>
      </w:pPr>
      <w:r>
        <w:t>MSI</w:t>
      </w:r>
      <w:r>
        <w:tab/>
      </w:r>
      <w:r>
        <w:tab/>
        <w:t>Maritime Safety Information</w:t>
      </w:r>
    </w:p>
    <w:p w14:paraId="7642F74D" w14:textId="77777777" w:rsidR="0015643E" w:rsidRDefault="0015643E">
      <w:pPr>
        <w:pStyle w:val="BodyText"/>
      </w:pPr>
      <w:r>
        <w:t>VHF</w:t>
      </w:r>
      <w:r>
        <w:tab/>
      </w:r>
      <w:r>
        <w:tab/>
        <w:t>Very High Frequency</w:t>
      </w:r>
    </w:p>
    <w:p w14:paraId="02163751" w14:textId="77777777" w:rsidR="0015643E" w:rsidRDefault="0015643E">
      <w:pPr>
        <w:pStyle w:val="BodyText"/>
      </w:pPr>
      <w:r>
        <w:t xml:space="preserve">MBS </w:t>
      </w:r>
      <w:r>
        <w:tab/>
      </w:r>
      <w:r>
        <w:tab/>
      </w:r>
      <w:r w:rsidR="004A65E8">
        <w:t xml:space="preserve">(IALA) </w:t>
      </w:r>
      <w:r>
        <w:t>Maritime Buoyage System</w:t>
      </w:r>
    </w:p>
    <w:p w14:paraId="2954D919" w14:textId="77777777" w:rsidR="0015643E" w:rsidRDefault="0015643E">
      <w:pPr>
        <w:pStyle w:val="BodyText"/>
      </w:pPr>
      <w:r>
        <w:t>ODAS</w:t>
      </w:r>
      <w:r>
        <w:tab/>
      </w:r>
      <w:r>
        <w:tab/>
        <w:t>Ocean Data Acquisition System</w:t>
      </w:r>
    </w:p>
    <w:p w14:paraId="3719502E" w14:textId="77777777" w:rsidR="00620699" w:rsidRDefault="00620699">
      <w:pPr>
        <w:pStyle w:val="BodyText"/>
      </w:pPr>
      <w:r>
        <w:t>UAV</w:t>
      </w:r>
      <w:r w:rsidR="00AF57D6">
        <w:tab/>
      </w:r>
      <w:r w:rsidR="00AF57D6">
        <w:tab/>
        <w:t>Unmanned Aerial Vehicle</w:t>
      </w:r>
    </w:p>
    <w:p w14:paraId="6125B2C0" w14:textId="77777777" w:rsidR="00620699" w:rsidRDefault="00620699">
      <w:pPr>
        <w:pStyle w:val="BodyText"/>
      </w:pPr>
      <w:r>
        <w:t>VTS</w:t>
      </w:r>
      <w:r w:rsidR="00AF57D6">
        <w:tab/>
      </w:r>
      <w:r w:rsidR="00AF57D6">
        <w:tab/>
        <w:t>Vessel Traffic Services</w:t>
      </w:r>
    </w:p>
    <w:p w14:paraId="7E4758DF" w14:textId="77777777" w:rsidR="004A65E8" w:rsidRDefault="004A65E8">
      <w:pPr>
        <w:pStyle w:val="BodyText"/>
      </w:pPr>
    </w:p>
    <w:p w14:paraId="12295D26" w14:textId="77777777" w:rsidR="004A65E8" w:rsidRDefault="004A65E8">
      <w:pPr>
        <w:pStyle w:val="BodyText"/>
      </w:pPr>
    </w:p>
    <w:p w14:paraId="57E73147" w14:textId="77777777" w:rsidR="004A65E8" w:rsidRDefault="004A65E8" w:rsidP="00FA5291">
      <w:pPr>
        <w:pStyle w:val="BodyText"/>
        <w:jc w:val="center"/>
      </w:pPr>
      <w:r>
        <w:t>*************************</w:t>
      </w:r>
    </w:p>
    <w:p w14:paraId="5B5A4CA7" w14:textId="77777777" w:rsidR="0015643E" w:rsidRPr="0015643E" w:rsidRDefault="0015643E">
      <w:pPr>
        <w:pStyle w:val="BodyText"/>
      </w:pPr>
    </w:p>
    <w:sectPr w:rsidR="0015643E" w:rsidRPr="0015643E" w:rsidSect="00E1138E">
      <w:headerReference w:type="default" r:id="rId22"/>
      <w:footerReference w:type="default" r:id="rId23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04A74" w14:textId="77777777" w:rsidR="00356465" w:rsidRDefault="00356465" w:rsidP="003274DB">
      <w:r>
        <w:separator/>
      </w:r>
    </w:p>
    <w:p w14:paraId="4C451A62" w14:textId="77777777" w:rsidR="00356465" w:rsidRDefault="00356465"/>
  </w:endnote>
  <w:endnote w:type="continuationSeparator" w:id="0">
    <w:p w14:paraId="1211FE11" w14:textId="77777777" w:rsidR="00356465" w:rsidRDefault="00356465" w:rsidP="003274DB">
      <w:r>
        <w:continuationSeparator/>
      </w:r>
    </w:p>
    <w:p w14:paraId="574C8B32" w14:textId="77777777" w:rsidR="00356465" w:rsidRDefault="00356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B83EE" w14:textId="77777777" w:rsidR="001C2518" w:rsidRDefault="001C2518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610C8B" w14:textId="77777777" w:rsidR="001C2518" w:rsidRDefault="001C2518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2AE41F" w14:textId="77777777" w:rsidR="001C2518" w:rsidRDefault="001C2518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7E58E0" w14:textId="77777777" w:rsidR="001C2518" w:rsidRDefault="001C2518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243428" w14:textId="77777777" w:rsidR="001C2518" w:rsidRDefault="001C2518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34AB8" w14:textId="77777777" w:rsidR="001C2518" w:rsidRDefault="001C2518" w:rsidP="008747E0">
    <w:pPr>
      <w:pStyle w:val="Footer"/>
    </w:pPr>
    <w:r>
      <w:rPr>
        <w:noProof/>
        <w:lang w:val="nn-NO" w:eastAsia="nn-NO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2BD10C07" wp14:editId="0DC7258A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34925" b="1905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F4B29A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05866457" w14:textId="77777777" w:rsidR="001C2518" w:rsidRPr="00ED2A8D" w:rsidRDefault="001C2518" w:rsidP="008747E0">
    <w:pPr>
      <w:pStyle w:val="Footer"/>
    </w:pPr>
    <w:r w:rsidRPr="00442889">
      <w:rPr>
        <w:noProof/>
        <w:lang w:val="nn-NO" w:eastAsia="nn-NO"/>
      </w:rPr>
      <w:drawing>
        <wp:anchor distT="0" distB="0" distL="114300" distR="114300" simplePos="0" relativeHeight="251661312" behindDoc="1" locked="0" layoutInCell="1" allowOverlap="1" wp14:anchorId="2BF7CD11" wp14:editId="5C82C5EA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1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C41BE0" w14:textId="77777777" w:rsidR="001C2518" w:rsidRPr="00ED2A8D" w:rsidRDefault="001C2518" w:rsidP="008747E0">
    <w:pPr>
      <w:pStyle w:val="Footer"/>
    </w:pPr>
  </w:p>
  <w:p w14:paraId="716E11AD" w14:textId="77777777" w:rsidR="001C2518" w:rsidRPr="00ED2A8D" w:rsidRDefault="001C2518" w:rsidP="008747E0">
    <w:pPr>
      <w:pStyle w:val="Footer"/>
    </w:pPr>
  </w:p>
  <w:p w14:paraId="26A9079F" w14:textId="77777777" w:rsidR="001C2518" w:rsidRPr="00ED2A8D" w:rsidRDefault="001C2518" w:rsidP="008747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7C06D" w14:textId="77777777" w:rsidR="001C2518" w:rsidRDefault="001C2518" w:rsidP="00525922">
    <w:pPr>
      <w:pStyle w:val="Footerlandscape"/>
    </w:pPr>
    <w:r>
      <w:rPr>
        <w:noProof/>
        <w:lang w:val="nn-NO" w:eastAsia="nn-NO"/>
      </w:rPr>
      <mc:AlternateContent>
        <mc:Choice Requires="wps">
          <w:drawing>
            <wp:anchor distT="4294967295" distB="4294967295" distL="114300" distR="114300" simplePos="0" relativeHeight="251691008" behindDoc="0" locked="0" layoutInCell="1" allowOverlap="1" wp14:anchorId="1265C2C1" wp14:editId="64ED2859">
              <wp:simplePos x="0" y="0"/>
              <wp:positionH relativeFrom="page">
                <wp:posOffset>281940</wp:posOffset>
              </wp:positionH>
              <wp:positionV relativeFrom="page">
                <wp:posOffset>9942194</wp:posOffset>
              </wp:positionV>
              <wp:extent cx="7127875" cy="0"/>
              <wp:effectExtent l="0" t="0" r="34925" b="19050"/>
              <wp:wrapNone/>
              <wp:docPr id="16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AFB322" id="Connecteur droit 11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2A5DE88C" w14:textId="77777777" w:rsidR="001C2518" w:rsidRPr="002C5B46" w:rsidRDefault="001C2518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Pr="00122E5F">
      <w:rPr>
        <w:szCs w:val="15"/>
        <w:lang w:val="pt-PT"/>
      </w:rPr>
      <w:t xml:space="preserve"> </w:t>
    </w:r>
    <w:r>
      <w:fldChar w:fldCharType="begin"/>
    </w:r>
    <w:r w:rsidRPr="004E24C2">
      <w:rPr>
        <w:lang w:val="es-MX"/>
      </w:rPr>
      <w:instrText xml:space="preserve"> STYLEREF "Document number" \* MERGEFORMAT </w:instrText>
    </w:r>
    <w:r>
      <w:fldChar w:fldCharType="separate"/>
    </w:r>
    <w:r w:rsidRPr="002C5B46">
      <w:rPr>
        <w:noProof/>
        <w:szCs w:val="15"/>
        <w:lang w:val="pt-PT"/>
      </w:rPr>
      <w:t>1???</w:t>
    </w:r>
    <w:r>
      <w:rPr>
        <w:noProof/>
        <w:szCs w:val="15"/>
        <w:lang w:val="pt-PT"/>
      </w:rPr>
      <w:fldChar w:fldCharType="end"/>
    </w:r>
    <w:r w:rsidRPr="002C5B46">
      <w:rPr>
        <w:szCs w:val="15"/>
        <w:lang w:val="pt-PT"/>
      </w:rPr>
      <w:t xml:space="preserve"> </w:t>
    </w:r>
    <w:r w:rsidRPr="002C5B46">
      <w:rPr>
        <w:szCs w:val="15"/>
        <w:lang w:val="pt-PT"/>
      </w:rPr>
      <w:t xml:space="preserve">– </w:t>
    </w:r>
    <w:r>
      <w:rPr>
        <w:szCs w:val="15"/>
      </w:rPr>
      <w:fldChar w:fldCharType="begin"/>
    </w:r>
    <w:r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14:paraId="6FAEF941" w14:textId="77777777" w:rsidR="001C2518" w:rsidRPr="00525922" w:rsidRDefault="001C2518" w:rsidP="00525922">
    <w:pPr>
      <w:pStyle w:val="Footerlandscape"/>
      <w:rPr>
        <w:szCs w:val="15"/>
      </w:rPr>
    </w:pPr>
    <w:r>
      <w:rPr>
        <w:noProof/>
        <w:szCs w:val="15"/>
      </w:rPr>
      <w:fldChar w:fldCharType="begin"/>
    </w:r>
    <w:r>
      <w:rPr>
        <w:noProof/>
        <w:szCs w:val="15"/>
      </w:rPr>
      <w:instrText xml:space="preserve"> STYLEREF "Edition number" \* MERGEFORMAT </w:instrText>
    </w:r>
    <w:r>
      <w:rPr>
        <w:noProof/>
        <w:szCs w:val="15"/>
      </w:rPr>
      <w:fldChar w:fldCharType="separate"/>
    </w:r>
    <w:r>
      <w:rPr>
        <w:noProof/>
        <w:szCs w:val="15"/>
      </w:rPr>
      <w:t>Edition 1.0</w:t>
    </w:r>
    <w:r>
      <w:rPr>
        <w:noProof/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CA92E" w14:textId="77777777" w:rsidR="001C2518" w:rsidRPr="00C716E5" w:rsidRDefault="001C2518" w:rsidP="00C716E5">
    <w:pPr>
      <w:pStyle w:val="Footer"/>
      <w:rPr>
        <w:sz w:val="15"/>
        <w:szCs w:val="15"/>
      </w:rPr>
    </w:pPr>
  </w:p>
  <w:p w14:paraId="1F0328F2" w14:textId="77777777" w:rsidR="001C2518" w:rsidRDefault="001C2518" w:rsidP="00C716E5">
    <w:pPr>
      <w:pStyle w:val="Footerportrait"/>
    </w:pPr>
  </w:p>
  <w:p w14:paraId="5746A095" w14:textId="1A1290A1" w:rsidR="001C2518" w:rsidRPr="00C907DF" w:rsidRDefault="00843A88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1C2518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1016XXXX</w:t>
    </w:r>
    <w:r>
      <w:fldChar w:fldCharType="end"/>
    </w:r>
    <w:r w:rsidR="001C2518" w:rsidRPr="00C907DF">
      <w:t xml:space="preserve"> –</w:t>
    </w:r>
    <w:r w:rsidR="001C2518">
      <w:t xml:space="preserve"> </w:t>
    </w:r>
    <w:r w:rsidR="001C2518" w:rsidRPr="005609AE">
      <w:t>USE OF MOBILE AIDS TO NAVIGATION</w:t>
    </w:r>
  </w:p>
  <w:p w14:paraId="4B8B57B5" w14:textId="61C4B201" w:rsidR="001C2518" w:rsidRPr="00C907DF" w:rsidRDefault="00843A88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1C2518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1C2518" w:rsidRPr="00C907DF">
      <w:tab/>
    </w:r>
    <w:r w:rsidR="001C2518"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9D0E36">
      <w:rPr>
        <w:rStyle w:val="PageNumber"/>
        <w:szCs w:val="15"/>
      </w:rPr>
      <w:t>3</w:t>
    </w:r>
    <w:r w:rsidR="001C2518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4E1BC" w14:textId="77777777" w:rsidR="001C2518" w:rsidRDefault="001C2518" w:rsidP="00C716E5">
    <w:pPr>
      <w:pStyle w:val="Footer"/>
    </w:pPr>
  </w:p>
  <w:p w14:paraId="1F34AFCF" w14:textId="77777777" w:rsidR="001C2518" w:rsidRDefault="001C2518" w:rsidP="00C716E5">
    <w:pPr>
      <w:pStyle w:val="Footerportrait"/>
    </w:pPr>
  </w:p>
  <w:p w14:paraId="434948C1" w14:textId="1D70478B" w:rsidR="001C2518" w:rsidRPr="00C907DF" w:rsidRDefault="00843A88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1C2518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1016XXXX</w:t>
    </w:r>
    <w:r>
      <w:fldChar w:fldCharType="end"/>
    </w:r>
    <w:r w:rsidR="001C2518" w:rsidRPr="00C907DF">
      <w:t xml:space="preserve"> –</w:t>
    </w:r>
    <w:r w:rsidR="001C2518" w:rsidRPr="005609AE">
      <w:t>USE OF MOBILE AIDS TO NAVIGATION</w:t>
    </w:r>
  </w:p>
  <w:p w14:paraId="6D78E290" w14:textId="6F413AFC" w:rsidR="001C2518" w:rsidRPr="00525922" w:rsidRDefault="00843A88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1C2518" w:rsidRPr="00C907DF">
      <w:tab/>
    </w:r>
    <w:r w:rsidR="001C2518"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9D0E36">
      <w:rPr>
        <w:rStyle w:val="PageNumber"/>
        <w:szCs w:val="15"/>
      </w:rPr>
      <w:t>4</w:t>
    </w:r>
    <w:r w:rsidR="001C2518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921EC" w14:textId="77777777" w:rsidR="001C2518" w:rsidRDefault="001C2518" w:rsidP="00C716E5">
    <w:pPr>
      <w:pStyle w:val="Footer"/>
    </w:pPr>
  </w:p>
  <w:p w14:paraId="3DA71375" w14:textId="77777777" w:rsidR="001C2518" w:rsidRDefault="001C2518" w:rsidP="00C716E5">
    <w:pPr>
      <w:pStyle w:val="Footerportrait"/>
    </w:pPr>
  </w:p>
  <w:p w14:paraId="4DA2363C" w14:textId="7ECF5687" w:rsidR="001C2518" w:rsidRPr="00C907DF" w:rsidRDefault="00843A88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Guideline</w:t>
    </w:r>
    <w:r>
      <w:fldChar w:fldCharType="end"/>
    </w:r>
    <w:r w:rsidR="001C2518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1016XXXX</w:t>
    </w:r>
    <w:r>
      <w:fldChar w:fldCharType="end"/>
    </w:r>
    <w:r w:rsidR="001C2518" w:rsidRPr="00C907DF">
      <w:t xml:space="preserve"> –</w:t>
    </w:r>
    <w:r w:rsidR="001C2518">
      <w:t xml:space="preserve"> </w:t>
    </w:r>
    <w:r w:rsidR="001C2518" w:rsidRPr="005609AE">
      <w:t>USE OF MOBILE AIDS TO NAVIGATION</w:t>
    </w:r>
    <w:r w:rsidR="001C2518">
      <w:tab/>
    </w:r>
  </w:p>
  <w:p w14:paraId="6307879E" w14:textId="5B6BEE2C" w:rsidR="001C2518" w:rsidRPr="00C907DF" w:rsidRDefault="00843A88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1C2518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1C2518">
      <w:tab/>
    </w:r>
    <w:r w:rsidR="001C2518">
      <w:rPr>
        <w:rStyle w:val="PageNumber"/>
        <w:szCs w:val="15"/>
      </w:rPr>
      <w:t xml:space="preserve">P </w:t>
    </w:r>
    <w:r w:rsidR="001C2518" w:rsidRPr="00C907DF">
      <w:rPr>
        <w:rStyle w:val="PageNumber"/>
        <w:szCs w:val="15"/>
      </w:rPr>
      <w:fldChar w:fldCharType="begin"/>
    </w:r>
    <w:r w:rsidR="001C2518" w:rsidRPr="00C907DF">
      <w:rPr>
        <w:rStyle w:val="PageNumber"/>
        <w:szCs w:val="15"/>
      </w:rPr>
      <w:instrText xml:space="preserve">PAGE  </w:instrText>
    </w:r>
    <w:r w:rsidR="001C2518" w:rsidRPr="00C907DF">
      <w:rPr>
        <w:rStyle w:val="PageNumber"/>
        <w:szCs w:val="15"/>
      </w:rPr>
      <w:fldChar w:fldCharType="separate"/>
    </w:r>
    <w:r w:rsidR="009D0E36">
      <w:rPr>
        <w:rStyle w:val="PageNumber"/>
        <w:szCs w:val="15"/>
      </w:rPr>
      <w:t>10</w:t>
    </w:r>
    <w:r w:rsidR="001C2518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AA0D9" w14:textId="77777777" w:rsidR="00356465" w:rsidRDefault="00356465" w:rsidP="003274DB">
      <w:r>
        <w:separator/>
      </w:r>
    </w:p>
    <w:p w14:paraId="6E29869C" w14:textId="77777777" w:rsidR="00356465" w:rsidRDefault="00356465"/>
  </w:footnote>
  <w:footnote w:type="continuationSeparator" w:id="0">
    <w:p w14:paraId="4A1E1073" w14:textId="77777777" w:rsidR="00356465" w:rsidRDefault="00356465" w:rsidP="003274DB">
      <w:r>
        <w:continuationSeparator/>
      </w:r>
    </w:p>
    <w:p w14:paraId="7E69D654" w14:textId="77777777" w:rsidR="00356465" w:rsidRDefault="00356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77ED3" w14:textId="77777777" w:rsidR="00843A88" w:rsidRDefault="00843A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A7C43" w14:textId="39A2ACC7" w:rsidR="00843A88" w:rsidRDefault="001C2518" w:rsidP="007562C1">
    <w:pPr>
      <w:pStyle w:val="Header"/>
      <w:jc w:val="right"/>
    </w:pPr>
    <w:r w:rsidRPr="00442889">
      <w:rPr>
        <w:noProof/>
        <w:lang w:val="nn-NO" w:eastAsia="nn-NO"/>
      </w:rPr>
      <w:drawing>
        <wp:anchor distT="0" distB="0" distL="114300" distR="114300" simplePos="0" relativeHeight="251657214" behindDoc="1" locked="0" layoutInCell="1" allowOverlap="1" wp14:anchorId="663B0A97" wp14:editId="0212264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4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843A88">
      <w:tab/>
    </w:r>
    <w:r w:rsidR="00843A88">
      <w:tab/>
    </w:r>
    <w:r w:rsidR="00843A88">
      <w:tab/>
    </w:r>
    <w:r w:rsidR="00843A88" w:rsidRPr="00843A88">
      <w:t>ARM12-7.3.6.1</w:t>
    </w:r>
    <w:r>
      <w:tab/>
    </w:r>
    <w:r>
      <w:tab/>
    </w:r>
  </w:p>
  <w:p w14:paraId="5D079B72" w14:textId="2184A520" w:rsidR="001C2518" w:rsidRDefault="00843A88" w:rsidP="007562C1">
    <w:pPr>
      <w:pStyle w:val="Header"/>
      <w:jc w:val="right"/>
    </w:pPr>
    <w:r>
      <w:t>(</w:t>
    </w:r>
    <w:r w:rsidR="001C2518">
      <w:t>ARM11-</w:t>
    </w:r>
    <w:r w:rsidR="002C5776">
      <w:t>13.2.1</w:t>
    </w:r>
    <w:r>
      <w:t>)</w:t>
    </w:r>
  </w:p>
  <w:p w14:paraId="35C95EEA" w14:textId="77777777" w:rsidR="001C2518" w:rsidRPr="00ED2A8D" w:rsidRDefault="001C2518" w:rsidP="008747E0">
    <w:pPr>
      <w:pStyle w:val="Header"/>
    </w:pPr>
  </w:p>
  <w:p w14:paraId="094AF9FF" w14:textId="77777777" w:rsidR="001C2518" w:rsidRDefault="001C2518" w:rsidP="008747E0">
    <w:pPr>
      <w:pStyle w:val="Header"/>
    </w:pPr>
  </w:p>
  <w:p w14:paraId="1C656DF3" w14:textId="77777777" w:rsidR="001C2518" w:rsidRDefault="001C2518" w:rsidP="008747E0">
    <w:pPr>
      <w:pStyle w:val="Header"/>
    </w:pPr>
  </w:p>
  <w:p w14:paraId="7A37D399" w14:textId="77777777" w:rsidR="001C2518" w:rsidRDefault="001C2518" w:rsidP="008747E0">
    <w:pPr>
      <w:pStyle w:val="Header"/>
    </w:pPr>
  </w:p>
  <w:p w14:paraId="4ABD89FF" w14:textId="77777777" w:rsidR="001C2518" w:rsidRDefault="001C2518" w:rsidP="008747E0">
    <w:pPr>
      <w:pStyle w:val="Header"/>
    </w:pPr>
  </w:p>
  <w:p w14:paraId="6463C763" w14:textId="77777777" w:rsidR="001C2518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56189" behindDoc="1" locked="0" layoutInCell="1" allowOverlap="1" wp14:anchorId="0D5399C9" wp14:editId="288116DA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E5134E" w14:textId="77777777" w:rsidR="001C2518" w:rsidRPr="00ED2A8D" w:rsidRDefault="001C2518" w:rsidP="008747E0">
    <w:pPr>
      <w:pStyle w:val="Header"/>
    </w:pPr>
  </w:p>
  <w:p w14:paraId="09227839" w14:textId="77777777" w:rsidR="001C2518" w:rsidRPr="00ED2A8D" w:rsidRDefault="001C2518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1B8D9" w14:textId="77777777" w:rsidR="001C2518" w:rsidRDefault="001C2518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88960" behindDoc="1" locked="0" layoutInCell="1" allowOverlap="1" wp14:anchorId="1FEF7974" wp14:editId="411309A4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7D3DDE" w14:textId="77777777" w:rsidR="001C2518" w:rsidRDefault="001C2518">
    <w:pPr>
      <w:pStyle w:val="Header"/>
    </w:pPr>
  </w:p>
  <w:p w14:paraId="5EBB29BD" w14:textId="77777777" w:rsidR="001C2518" w:rsidRDefault="001C251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57E0B" w14:textId="77777777" w:rsidR="001C2518" w:rsidRPr="00ED2A8D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58752" behindDoc="1" locked="0" layoutInCell="1" allowOverlap="1" wp14:anchorId="7931CE0C" wp14:editId="06BA9BE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2120BE" w14:textId="77777777" w:rsidR="001C2518" w:rsidRPr="00ED2A8D" w:rsidRDefault="001C2518" w:rsidP="008747E0">
    <w:pPr>
      <w:pStyle w:val="Header"/>
    </w:pPr>
  </w:p>
  <w:p w14:paraId="1DF2146F" w14:textId="77777777" w:rsidR="001C2518" w:rsidRDefault="001C2518" w:rsidP="008747E0">
    <w:pPr>
      <w:pStyle w:val="Header"/>
    </w:pPr>
  </w:p>
  <w:p w14:paraId="6B06A017" w14:textId="77777777" w:rsidR="001C2518" w:rsidRDefault="001C2518" w:rsidP="008747E0">
    <w:pPr>
      <w:pStyle w:val="Header"/>
    </w:pPr>
  </w:p>
  <w:p w14:paraId="78389447" w14:textId="77777777" w:rsidR="001C2518" w:rsidRDefault="001C2518" w:rsidP="008747E0">
    <w:pPr>
      <w:pStyle w:val="Header"/>
    </w:pPr>
  </w:p>
  <w:p w14:paraId="2D9D66CC" w14:textId="77777777" w:rsidR="001C2518" w:rsidRPr="00441393" w:rsidRDefault="001C2518" w:rsidP="00441393">
    <w:pPr>
      <w:pStyle w:val="Contents"/>
    </w:pPr>
    <w:r>
      <w:t>DOCUMENT REVISION</w:t>
    </w:r>
  </w:p>
  <w:p w14:paraId="0A7D7575" w14:textId="77777777" w:rsidR="001C2518" w:rsidRPr="00ED2A8D" w:rsidRDefault="001C2518" w:rsidP="008747E0">
    <w:pPr>
      <w:pStyle w:val="Header"/>
    </w:pPr>
  </w:p>
  <w:p w14:paraId="0A0FB8B6" w14:textId="77777777" w:rsidR="001C2518" w:rsidRPr="00AC33A2" w:rsidRDefault="001C2518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03E74" w14:textId="77777777" w:rsidR="001C2518" w:rsidRPr="00ED2A8D" w:rsidRDefault="001C2518" w:rsidP="008747E0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74624" behindDoc="1" locked="0" layoutInCell="1" allowOverlap="1" wp14:anchorId="3FFB6BA5" wp14:editId="2B5D6F6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E8AD99" w14:textId="77777777" w:rsidR="001C2518" w:rsidRPr="00ED2A8D" w:rsidRDefault="001C2518" w:rsidP="008747E0">
    <w:pPr>
      <w:pStyle w:val="Header"/>
    </w:pPr>
  </w:p>
  <w:p w14:paraId="6458AF08" w14:textId="77777777" w:rsidR="001C2518" w:rsidRDefault="001C2518" w:rsidP="008747E0">
    <w:pPr>
      <w:pStyle w:val="Header"/>
    </w:pPr>
  </w:p>
  <w:p w14:paraId="393FA7B0" w14:textId="77777777" w:rsidR="001C2518" w:rsidRDefault="001C2518" w:rsidP="008747E0">
    <w:pPr>
      <w:pStyle w:val="Header"/>
    </w:pPr>
  </w:p>
  <w:p w14:paraId="5A10E659" w14:textId="77777777" w:rsidR="001C2518" w:rsidRDefault="001C2518" w:rsidP="008747E0">
    <w:pPr>
      <w:pStyle w:val="Header"/>
    </w:pPr>
  </w:p>
  <w:p w14:paraId="5561D53F" w14:textId="77777777" w:rsidR="001C2518" w:rsidRPr="00441393" w:rsidRDefault="001C2518" w:rsidP="00441393">
    <w:pPr>
      <w:pStyle w:val="Contents"/>
    </w:pPr>
    <w:r>
      <w:t>CONTENTS</w:t>
    </w:r>
  </w:p>
  <w:p w14:paraId="253EC7D3" w14:textId="77777777" w:rsidR="001C2518" w:rsidRDefault="001C2518" w:rsidP="0078486B">
    <w:pPr>
      <w:pStyle w:val="Header"/>
      <w:spacing w:line="140" w:lineRule="exact"/>
    </w:pPr>
  </w:p>
  <w:p w14:paraId="7484BFBE" w14:textId="77777777" w:rsidR="001C2518" w:rsidRPr="00AC33A2" w:rsidRDefault="001C2518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76246" w14:textId="77777777" w:rsidR="001C2518" w:rsidRPr="00ED2A8D" w:rsidRDefault="001C2518" w:rsidP="00C716E5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97152" behindDoc="1" locked="0" layoutInCell="1" allowOverlap="1" wp14:anchorId="3A87DA26" wp14:editId="08C8B6D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71D2EC" w14:textId="77777777" w:rsidR="001C2518" w:rsidRPr="00ED2A8D" w:rsidRDefault="001C2518" w:rsidP="00C716E5">
    <w:pPr>
      <w:pStyle w:val="Header"/>
    </w:pPr>
  </w:p>
  <w:p w14:paraId="5EB58A1D" w14:textId="77777777" w:rsidR="001C2518" w:rsidRDefault="001C2518" w:rsidP="00C716E5">
    <w:pPr>
      <w:pStyle w:val="Header"/>
    </w:pPr>
  </w:p>
  <w:p w14:paraId="75806754" w14:textId="77777777" w:rsidR="001C2518" w:rsidRDefault="001C2518" w:rsidP="00C716E5">
    <w:pPr>
      <w:pStyle w:val="Header"/>
    </w:pPr>
  </w:p>
  <w:p w14:paraId="5A08F7D3" w14:textId="77777777" w:rsidR="001C2518" w:rsidRDefault="001C2518" w:rsidP="00C716E5">
    <w:pPr>
      <w:pStyle w:val="Header"/>
    </w:pPr>
  </w:p>
  <w:p w14:paraId="251852AA" w14:textId="77777777" w:rsidR="001C2518" w:rsidRPr="00441393" w:rsidRDefault="001C2518" w:rsidP="00C716E5">
    <w:pPr>
      <w:pStyle w:val="Contents"/>
    </w:pPr>
    <w:r>
      <w:t>CONTENTS</w:t>
    </w:r>
  </w:p>
  <w:p w14:paraId="312804A6" w14:textId="77777777" w:rsidR="001C2518" w:rsidRPr="00ED2A8D" w:rsidRDefault="001C2518" w:rsidP="00C716E5">
    <w:pPr>
      <w:pStyle w:val="Header"/>
    </w:pPr>
  </w:p>
  <w:p w14:paraId="67471351" w14:textId="77777777" w:rsidR="001C2518" w:rsidRPr="00AC33A2" w:rsidRDefault="001C2518" w:rsidP="00C716E5">
    <w:pPr>
      <w:pStyle w:val="Header"/>
      <w:spacing w:line="140" w:lineRule="exact"/>
    </w:pPr>
  </w:p>
  <w:p w14:paraId="2CBD016A" w14:textId="77777777" w:rsidR="001C2518" w:rsidRDefault="001C2518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95104" behindDoc="1" locked="0" layoutInCell="1" allowOverlap="1" wp14:anchorId="171AA062" wp14:editId="7387A05F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DEB1E" w14:textId="77777777" w:rsidR="001C2518" w:rsidRPr="00667792" w:rsidRDefault="001C2518" w:rsidP="00667792">
    <w:pPr>
      <w:pStyle w:val="Header"/>
    </w:pPr>
    <w:r>
      <w:rPr>
        <w:noProof/>
        <w:lang w:val="nn-NO" w:eastAsia="nn-NO"/>
      </w:rPr>
      <w:drawing>
        <wp:anchor distT="0" distB="0" distL="114300" distR="114300" simplePos="0" relativeHeight="251678720" behindDoc="1" locked="0" layoutInCell="1" allowOverlap="1" wp14:anchorId="3520555F" wp14:editId="3477F6E7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26341CB"/>
    <w:multiLevelType w:val="hybridMultilevel"/>
    <w:tmpl w:val="762A9BB2"/>
    <w:lvl w:ilvl="0" w:tplc="D1E83E6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AAC24A1"/>
    <w:multiLevelType w:val="hybridMultilevel"/>
    <w:tmpl w:val="12CCA15E"/>
    <w:lvl w:ilvl="0" w:tplc="DA1A91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2271BAF"/>
    <w:multiLevelType w:val="multilevel"/>
    <w:tmpl w:val="B8288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22" w15:restartNumberingAfterBreak="0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C7A317D"/>
    <w:multiLevelType w:val="hybridMultilevel"/>
    <w:tmpl w:val="817631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C82901"/>
    <w:multiLevelType w:val="hybridMultilevel"/>
    <w:tmpl w:val="851645DA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332666E9"/>
    <w:multiLevelType w:val="hybridMultilevel"/>
    <w:tmpl w:val="9070B5EE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9D67D1A"/>
    <w:multiLevelType w:val="hybridMultilevel"/>
    <w:tmpl w:val="B0CC1768"/>
    <w:lvl w:ilvl="0" w:tplc="005AE9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6E33BA1"/>
    <w:multiLevelType w:val="multilevel"/>
    <w:tmpl w:val="87AE95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58C36D85"/>
    <w:multiLevelType w:val="multilevel"/>
    <w:tmpl w:val="B8288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DB073C4"/>
    <w:multiLevelType w:val="hybridMultilevel"/>
    <w:tmpl w:val="D518A7C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953F28"/>
    <w:multiLevelType w:val="hybridMultilevel"/>
    <w:tmpl w:val="3CA28C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A976AC"/>
    <w:multiLevelType w:val="multilevel"/>
    <w:tmpl w:val="05CA57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7AB4D84"/>
    <w:multiLevelType w:val="multilevel"/>
    <w:tmpl w:val="44C6EF2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6E4F127A"/>
    <w:multiLevelType w:val="hybridMultilevel"/>
    <w:tmpl w:val="0C0EDD8E"/>
    <w:lvl w:ilvl="0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0"/>
  </w:num>
  <w:num w:numId="3">
    <w:abstractNumId w:val="20"/>
  </w:num>
  <w:num w:numId="4">
    <w:abstractNumId w:val="38"/>
  </w:num>
  <w:num w:numId="5">
    <w:abstractNumId w:val="32"/>
  </w:num>
  <w:num w:numId="6">
    <w:abstractNumId w:val="21"/>
  </w:num>
  <w:num w:numId="7">
    <w:abstractNumId w:val="30"/>
  </w:num>
  <w:num w:numId="8">
    <w:abstractNumId w:val="41"/>
  </w:num>
  <w:num w:numId="9">
    <w:abstractNumId w:val="19"/>
  </w:num>
  <w:num w:numId="10">
    <w:abstractNumId w:val="29"/>
  </w:num>
  <w:num w:numId="11">
    <w:abstractNumId w:val="33"/>
  </w:num>
  <w:num w:numId="12">
    <w:abstractNumId w:val="15"/>
  </w:num>
  <w:num w:numId="13">
    <w:abstractNumId w:val="43"/>
  </w:num>
  <w:num w:numId="14">
    <w:abstractNumId w:val="8"/>
  </w:num>
  <w:num w:numId="15">
    <w:abstractNumId w:val="55"/>
  </w:num>
  <w:num w:numId="16">
    <w:abstractNumId w:val="57"/>
  </w:num>
  <w:num w:numId="17">
    <w:abstractNumId w:val="27"/>
  </w:num>
  <w:num w:numId="18">
    <w:abstractNumId w:val="25"/>
  </w:num>
  <w:num w:numId="19">
    <w:abstractNumId w:val="58"/>
  </w:num>
  <w:num w:numId="20">
    <w:abstractNumId w:val="40"/>
  </w:num>
  <w:num w:numId="21">
    <w:abstractNumId w:val="12"/>
  </w:num>
  <w:num w:numId="22">
    <w:abstractNumId w:val="24"/>
  </w:num>
  <w:num w:numId="23">
    <w:abstractNumId w:val="49"/>
  </w:num>
  <w:num w:numId="24">
    <w:abstractNumId w:val="22"/>
  </w:num>
  <w:num w:numId="25">
    <w:abstractNumId w:val="59"/>
  </w:num>
  <w:num w:numId="26">
    <w:abstractNumId w:val="10"/>
  </w:num>
  <w:num w:numId="27">
    <w:abstractNumId w:val="36"/>
  </w:num>
  <w:num w:numId="28">
    <w:abstractNumId w:val="31"/>
  </w:num>
  <w:num w:numId="29">
    <w:abstractNumId w:val="48"/>
  </w:num>
  <w:num w:numId="30">
    <w:abstractNumId w:val="51"/>
  </w:num>
  <w:num w:numId="31">
    <w:abstractNumId w:val="16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45"/>
  </w:num>
  <w:num w:numId="42">
    <w:abstractNumId w:val="23"/>
  </w:num>
  <w:num w:numId="43">
    <w:abstractNumId w:val="47"/>
  </w:num>
  <w:num w:numId="44">
    <w:abstractNumId w:val="14"/>
  </w:num>
  <w:num w:numId="45">
    <w:abstractNumId w:val="42"/>
  </w:num>
  <w:num w:numId="46">
    <w:abstractNumId w:val="17"/>
  </w:num>
  <w:num w:numId="47">
    <w:abstractNumId w:val="34"/>
  </w:num>
  <w:num w:numId="48">
    <w:abstractNumId w:val="37"/>
  </w:num>
  <w:num w:numId="49">
    <w:abstractNumId w:val="39"/>
  </w:num>
  <w:num w:numId="50">
    <w:abstractNumId w:val="35"/>
  </w:num>
  <w:num w:numId="51">
    <w:abstractNumId w:val="28"/>
  </w:num>
  <w:num w:numId="52">
    <w:abstractNumId w:val="11"/>
  </w:num>
  <w:num w:numId="53">
    <w:abstractNumId w:val="26"/>
  </w:num>
  <w:num w:numId="54">
    <w:abstractNumId w:val="53"/>
  </w:num>
  <w:num w:numId="55">
    <w:abstractNumId w:val="55"/>
  </w:num>
  <w:num w:numId="56">
    <w:abstractNumId w:val="55"/>
  </w:num>
  <w:num w:numId="57">
    <w:abstractNumId w:val="13"/>
  </w:num>
  <w:num w:numId="58">
    <w:abstractNumId w:val="55"/>
  </w:num>
  <w:num w:numId="59">
    <w:abstractNumId w:val="56"/>
  </w:num>
  <w:num w:numId="60">
    <w:abstractNumId w:val="54"/>
  </w:num>
  <w:num w:numId="61">
    <w:abstractNumId w:val="44"/>
  </w:num>
  <w:num w:numId="6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8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om">
    <w15:presenceInfo w15:providerId="None" w15:userId="T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E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IE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0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E9"/>
    <w:rsid w:val="00003B51"/>
    <w:rsid w:val="00003C80"/>
    <w:rsid w:val="00006B77"/>
    <w:rsid w:val="0001616D"/>
    <w:rsid w:val="00016839"/>
    <w:rsid w:val="000174F9"/>
    <w:rsid w:val="00021E5E"/>
    <w:rsid w:val="000249C2"/>
    <w:rsid w:val="000258F6"/>
    <w:rsid w:val="00026AE1"/>
    <w:rsid w:val="000379A7"/>
    <w:rsid w:val="00040EB8"/>
    <w:rsid w:val="0005449E"/>
    <w:rsid w:val="00057B6D"/>
    <w:rsid w:val="00061A7B"/>
    <w:rsid w:val="00081E83"/>
    <w:rsid w:val="00084025"/>
    <w:rsid w:val="0008654C"/>
    <w:rsid w:val="000870B0"/>
    <w:rsid w:val="000904ED"/>
    <w:rsid w:val="00091545"/>
    <w:rsid w:val="000A27A8"/>
    <w:rsid w:val="000B2356"/>
    <w:rsid w:val="000B3D85"/>
    <w:rsid w:val="000B51FE"/>
    <w:rsid w:val="000C0832"/>
    <w:rsid w:val="000C6E41"/>
    <w:rsid w:val="000C711B"/>
    <w:rsid w:val="000D154A"/>
    <w:rsid w:val="000D2202"/>
    <w:rsid w:val="000D2431"/>
    <w:rsid w:val="000D47AF"/>
    <w:rsid w:val="000E3954"/>
    <w:rsid w:val="000E3E52"/>
    <w:rsid w:val="000F0F9F"/>
    <w:rsid w:val="000F2E86"/>
    <w:rsid w:val="000F3F43"/>
    <w:rsid w:val="000F4286"/>
    <w:rsid w:val="000F58ED"/>
    <w:rsid w:val="0010097F"/>
    <w:rsid w:val="00104F6A"/>
    <w:rsid w:val="00107088"/>
    <w:rsid w:val="00110F73"/>
    <w:rsid w:val="00113D5B"/>
    <w:rsid w:val="00113F8F"/>
    <w:rsid w:val="00114781"/>
    <w:rsid w:val="00116242"/>
    <w:rsid w:val="00122E5F"/>
    <w:rsid w:val="00122EBD"/>
    <w:rsid w:val="00126224"/>
    <w:rsid w:val="00127CE9"/>
    <w:rsid w:val="001349DB"/>
    <w:rsid w:val="0013517F"/>
    <w:rsid w:val="00135AEB"/>
    <w:rsid w:val="00136E58"/>
    <w:rsid w:val="001424BC"/>
    <w:rsid w:val="001435A5"/>
    <w:rsid w:val="00144A11"/>
    <w:rsid w:val="0015038B"/>
    <w:rsid w:val="00152969"/>
    <w:rsid w:val="001547F9"/>
    <w:rsid w:val="0015643E"/>
    <w:rsid w:val="001607D8"/>
    <w:rsid w:val="00161325"/>
    <w:rsid w:val="00162649"/>
    <w:rsid w:val="00162ABF"/>
    <w:rsid w:val="00174AE1"/>
    <w:rsid w:val="00176EBF"/>
    <w:rsid w:val="00184427"/>
    <w:rsid w:val="00184C2E"/>
    <w:rsid w:val="001875B1"/>
    <w:rsid w:val="001908C9"/>
    <w:rsid w:val="0019610A"/>
    <w:rsid w:val="001A4D47"/>
    <w:rsid w:val="001B0C1D"/>
    <w:rsid w:val="001B2A35"/>
    <w:rsid w:val="001B339A"/>
    <w:rsid w:val="001C2518"/>
    <w:rsid w:val="001C645B"/>
    <w:rsid w:val="001C650B"/>
    <w:rsid w:val="001C72B5"/>
    <w:rsid w:val="001C7E40"/>
    <w:rsid w:val="001D2E7A"/>
    <w:rsid w:val="001D3992"/>
    <w:rsid w:val="001D4A3E"/>
    <w:rsid w:val="001E416D"/>
    <w:rsid w:val="001E4B5A"/>
    <w:rsid w:val="001F099F"/>
    <w:rsid w:val="001F3681"/>
    <w:rsid w:val="001F4EF8"/>
    <w:rsid w:val="001F5AB1"/>
    <w:rsid w:val="001F7761"/>
    <w:rsid w:val="001F79F9"/>
    <w:rsid w:val="00201337"/>
    <w:rsid w:val="002022EA"/>
    <w:rsid w:val="00202E01"/>
    <w:rsid w:val="002039EB"/>
    <w:rsid w:val="002044E9"/>
    <w:rsid w:val="00205B17"/>
    <w:rsid w:val="00205D9B"/>
    <w:rsid w:val="0020768A"/>
    <w:rsid w:val="00214C5E"/>
    <w:rsid w:val="002204DA"/>
    <w:rsid w:val="0022371A"/>
    <w:rsid w:val="002307A7"/>
    <w:rsid w:val="00233426"/>
    <w:rsid w:val="00237785"/>
    <w:rsid w:val="00251A63"/>
    <w:rsid w:val="00251FB9"/>
    <w:rsid w:val="002520AD"/>
    <w:rsid w:val="0025603B"/>
    <w:rsid w:val="0025660A"/>
    <w:rsid w:val="00257DF8"/>
    <w:rsid w:val="00257E4A"/>
    <w:rsid w:val="0026038D"/>
    <w:rsid w:val="00260699"/>
    <w:rsid w:val="0027175D"/>
    <w:rsid w:val="00271923"/>
    <w:rsid w:val="00292679"/>
    <w:rsid w:val="0029793F"/>
    <w:rsid w:val="002A0220"/>
    <w:rsid w:val="002A1C42"/>
    <w:rsid w:val="002A3D66"/>
    <w:rsid w:val="002A5601"/>
    <w:rsid w:val="002A617C"/>
    <w:rsid w:val="002A71CF"/>
    <w:rsid w:val="002B3E9D"/>
    <w:rsid w:val="002B4D0D"/>
    <w:rsid w:val="002C5776"/>
    <w:rsid w:val="002C5B46"/>
    <w:rsid w:val="002C77F4"/>
    <w:rsid w:val="002C7A34"/>
    <w:rsid w:val="002C7D40"/>
    <w:rsid w:val="002D0869"/>
    <w:rsid w:val="002D3A01"/>
    <w:rsid w:val="002D78FE"/>
    <w:rsid w:val="002E4993"/>
    <w:rsid w:val="002E5BAC"/>
    <w:rsid w:val="002E66BB"/>
    <w:rsid w:val="002E7635"/>
    <w:rsid w:val="002F15C7"/>
    <w:rsid w:val="002F265A"/>
    <w:rsid w:val="0030413F"/>
    <w:rsid w:val="00305611"/>
    <w:rsid w:val="00305EFE"/>
    <w:rsid w:val="003117F6"/>
    <w:rsid w:val="00313B4B"/>
    <w:rsid w:val="00313D85"/>
    <w:rsid w:val="00315798"/>
    <w:rsid w:val="00315CE3"/>
    <w:rsid w:val="0031629B"/>
    <w:rsid w:val="00317034"/>
    <w:rsid w:val="003245A1"/>
    <w:rsid w:val="003251FE"/>
    <w:rsid w:val="003274DB"/>
    <w:rsid w:val="00327FBF"/>
    <w:rsid w:val="00331448"/>
    <w:rsid w:val="00331C73"/>
    <w:rsid w:val="00332A7B"/>
    <w:rsid w:val="00332F8D"/>
    <w:rsid w:val="003334C7"/>
    <w:rsid w:val="003343E0"/>
    <w:rsid w:val="00335E40"/>
    <w:rsid w:val="003438E2"/>
    <w:rsid w:val="00344408"/>
    <w:rsid w:val="00345E37"/>
    <w:rsid w:val="00347F3E"/>
    <w:rsid w:val="00350B51"/>
    <w:rsid w:val="00356465"/>
    <w:rsid w:val="003621C3"/>
    <w:rsid w:val="00362C3D"/>
    <w:rsid w:val="0036382D"/>
    <w:rsid w:val="003649E9"/>
    <w:rsid w:val="003801C5"/>
    <w:rsid w:val="00380350"/>
    <w:rsid w:val="00380B4E"/>
    <w:rsid w:val="00380EFB"/>
    <w:rsid w:val="003816E4"/>
    <w:rsid w:val="00385563"/>
    <w:rsid w:val="0039131E"/>
    <w:rsid w:val="0039234D"/>
    <w:rsid w:val="003A04A6"/>
    <w:rsid w:val="003A1A96"/>
    <w:rsid w:val="003A7759"/>
    <w:rsid w:val="003A7F6E"/>
    <w:rsid w:val="003B03EA"/>
    <w:rsid w:val="003B2CC5"/>
    <w:rsid w:val="003B4069"/>
    <w:rsid w:val="003C5A8B"/>
    <w:rsid w:val="003C7C34"/>
    <w:rsid w:val="003D0F37"/>
    <w:rsid w:val="003D10D1"/>
    <w:rsid w:val="003D5150"/>
    <w:rsid w:val="003E46FE"/>
    <w:rsid w:val="003F0A76"/>
    <w:rsid w:val="003F1901"/>
    <w:rsid w:val="003F1C3A"/>
    <w:rsid w:val="00400206"/>
    <w:rsid w:val="00404AC1"/>
    <w:rsid w:val="0041086B"/>
    <w:rsid w:val="00414698"/>
    <w:rsid w:val="0042565E"/>
    <w:rsid w:val="00430F61"/>
    <w:rsid w:val="00432C05"/>
    <w:rsid w:val="00435F4A"/>
    <w:rsid w:val="004362A9"/>
    <w:rsid w:val="00440379"/>
    <w:rsid w:val="00441393"/>
    <w:rsid w:val="00442A3B"/>
    <w:rsid w:val="00447CF0"/>
    <w:rsid w:val="00456F10"/>
    <w:rsid w:val="00461893"/>
    <w:rsid w:val="00462450"/>
    <w:rsid w:val="004731AD"/>
    <w:rsid w:val="00474746"/>
    <w:rsid w:val="00475128"/>
    <w:rsid w:val="00476942"/>
    <w:rsid w:val="00477D62"/>
    <w:rsid w:val="004871A2"/>
    <w:rsid w:val="0049015D"/>
    <w:rsid w:val="00490CDE"/>
    <w:rsid w:val="00491AF1"/>
    <w:rsid w:val="00492A8D"/>
    <w:rsid w:val="004944C8"/>
    <w:rsid w:val="004A0EBF"/>
    <w:rsid w:val="004A4EC4"/>
    <w:rsid w:val="004A55BD"/>
    <w:rsid w:val="004A65E8"/>
    <w:rsid w:val="004C0E4B"/>
    <w:rsid w:val="004D0DB8"/>
    <w:rsid w:val="004D7282"/>
    <w:rsid w:val="004E0BBB"/>
    <w:rsid w:val="004E110C"/>
    <w:rsid w:val="004E1D57"/>
    <w:rsid w:val="004E24C2"/>
    <w:rsid w:val="004E2F16"/>
    <w:rsid w:val="004E789E"/>
    <w:rsid w:val="004F0314"/>
    <w:rsid w:val="004F206F"/>
    <w:rsid w:val="004F5930"/>
    <w:rsid w:val="004F6196"/>
    <w:rsid w:val="004F7115"/>
    <w:rsid w:val="00503044"/>
    <w:rsid w:val="0051029F"/>
    <w:rsid w:val="005110F4"/>
    <w:rsid w:val="00517352"/>
    <w:rsid w:val="00522A93"/>
    <w:rsid w:val="00523666"/>
    <w:rsid w:val="00524344"/>
    <w:rsid w:val="00525922"/>
    <w:rsid w:val="00526234"/>
    <w:rsid w:val="005277C1"/>
    <w:rsid w:val="005333CA"/>
    <w:rsid w:val="005338C0"/>
    <w:rsid w:val="00534F34"/>
    <w:rsid w:val="0053692E"/>
    <w:rsid w:val="005378A6"/>
    <w:rsid w:val="005433CD"/>
    <w:rsid w:val="005464C7"/>
    <w:rsid w:val="00547837"/>
    <w:rsid w:val="00557434"/>
    <w:rsid w:val="005609AE"/>
    <w:rsid w:val="00566453"/>
    <w:rsid w:val="005805D2"/>
    <w:rsid w:val="00582784"/>
    <w:rsid w:val="00586034"/>
    <w:rsid w:val="00595415"/>
    <w:rsid w:val="0059593E"/>
    <w:rsid w:val="00596A0F"/>
    <w:rsid w:val="00597652"/>
    <w:rsid w:val="005A0703"/>
    <w:rsid w:val="005A080B"/>
    <w:rsid w:val="005A4ACD"/>
    <w:rsid w:val="005A67A4"/>
    <w:rsid w:val="005B12A5"/>
    <w:rsid w:val="005B4E29"/>
    <w:rsid w:val="005B5F56"/>
    <w:rsid w:val="005C161A"/>
    <w:rsid w:val="005C1BCB"/>
    <w:rsid w:val="005C2312"/>
    <w:rsid w:val="005C4735"/>
    <w:rsid w:val="005C5C63"/>
    <w:rsid w:val="005D03E9"/>
    <w:rsid w:val="005D0546"/>
    <w:rsid w:val="005D304B"/>
    <w:rsid w:val="005D365E"/>
    <w:rsid w:val="005D3AF4"/>
    <w:rsid w:val="005D3CDE"/>
    <w:rsid w:val="005D5324"/>
    <w:rsid w:val="005D6E5D"/>
    <w:rsid w:val="005E30D2"/>
    <w:rsid w:val="005E3989"/>
    <w:rsid w:val="005E4659"/>
    <w:rsid w:val="005E657A"/>
    <w:rsid w:val="005F1386"/>
    <w:rsid w:val="005F17C2"/>
    <w:rsid w:val="005F19EC"/>
    <w:rsid w:val="005F2984"/>
    <w:rsid w:val="005F3A6E"/>
    <w:rsid w:val="00600C2B"/>
    <w:rsid w:val="00600D5B"/>
    <w:rsid w:val="00602172"/>
    <w:rsid w:val="00602FED"/>
    <w:rsid w:val="006031BE"/>
    <w:rsid w:val="006046B5"/>
    <w:rsid w:val="006127AC"/>
    <w:rsid w:val="0062026D"/>
    <w:rsid w:val="00620699"/>
    <w:rsid w:val="006218E8"/>
    <w:rsid w:val="006245E8"/>
    <w:rsid w:val="0063220F"/>
    <w:rsid w:val="00634A78"/>
    <w:rsid w:val="00642025"/>
    <w:rsid w:val="00646390"/>
    <w:rsid w:val="00646E87"/>
    <w:rsid w:val="0065107F"/>
    <w:rsid w:val="00661445"/>
    <w:rsid w:val="00661946"/>
    <w:rsid w:val="00665F70"/>
    <w:rsid w:val="00666061"/>
    <w:rsid w:val="00667424"/>
    <w:rsid w:val="00667792"/>
    <w:rsid w:val="0067154B"/>
    <w:rsid w:val="00671677"/>
    <w:rsid w:val="006744D8"/>
    <w:rsid w:val="006748BC"/>
    <w:rsid w:val="006750F2"/>
    <w:rsid w:val="006752D6"/>
    <w:rsid w:val="00675E02"/>
    <w:rsid w:val="00681116"/>
    <w:rsid w:val="0068553C"/>
    <w:rsid w:val="00685F34"/>
    <w:rsid w:val="00695656"/>
    <w:rsid w:val="006958EC"/>
    <w:rsid w:val="006975A8"/>
    <w:rsid w:val="006A1012"/>
    <w:rsid w:val="006A6E64"/>
    <w:rsid w:val="006C1376"/>
    <w:rsid w:val="006C3F4A"/>
    <w:rsid w:val="006C48F9"/>
    <w:rsid w:val="006E0E7D"/>
    <w:rsid w:val="006E10BF"/>
    <w:rsid w:val="006E5FB0"/>
    <w:rsid w:val="006F1C14"/>
    <w:rsid w:val="006F2DB8"/>
    <w:rsid w:val="007039BD"/>
    <w:rsid w:val="00703A6A"/>
    <w:rsid w:val="00704658"/>
    <w:rsid w:val="00713110"/>
    <w:rsid w:val="00714173"/>
    <w:rsid w:val="00721932"/>
    <w:rsid w:val="00721A2C"/>
    <w:rsid w:val="00722236"/>
    <w:rsid w:val="00725CCA"/>
    <w:rsid w:val="0072737A"/>
    <w:rsid w:val="007311E7"/>
    <w:rsid w:val="00731DEE"/>
    <w:rsid w:val="007338D9"/>
    <w:rsid w:val="00733AAF"/>
    <w:rsid w:val="0073444D"/>
    <w:rsid w:val="00734BC6"/>
    <w:rsid w:val="007353CB"/>
    <w:rsid w:val="007412C1"/>
    <w:rsid w:val="007427B2"/>
    <w:rsid w:val="007541D3"/>
    <w:rsid w:val="007562C1"/>
    <w:rsid w:val="007577D7"/>
    <w:rsid w:val="0076432A"/>
    <w:rsid w:val="007715E8"/>
    <w:rsid w:val="00775328"/>
    <w:rsid w:val="007756C9"/>
    <w:rsid w:val="007759DA"/>
    <w:rsid w:val="00776004"/>
    <w:rsid w:val="00780162"/>
    <w:rsid w:val="0078486B"/>
    <w:rsid w:val="00785A39"/>
    <w:rsid w:val="00787C8A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1A0B"/>
    <w:rsid w:val="007B27E9"/>
    <w:rsid w:val="007B2C5B"/>
    <w:rsid w:val="007B2D11"/>
    <w:rsid w:val="007B6700"/>
    <w:rsid w:val="007B6A93"/>
    <w:rsid w:val="007B7BEC"/>
    <w:rsid w:val="007C4435"/>
    <w:rsid w:val="007C63A1"/>
    <w:rsid w:val="007D1805"/>
    <w:rsid w:val="007D2107"/>
    <w:rsid w:val="007D26E2"/>
    <w:rsid w:val="007D3A42"/>
    <w:rsid w:val="007D5895"/>
    <w:rsid w:val="007D5BC3"/>
    <w:rsid w:val="007D77AB"/>
    <w:rsid w:val="007E28D0"/>
    <w:rsid w:val="007E30DF"/>
    <w:rsid w:val="007E5272"/>
    <w:rsid w:val="007F1002"/>
    <w:rsid w:val="007F2FC9"/>
    <w:rsid w:val="007F7361"/>
    <w:rsid w:val="007F7544"/>
    <w:rsid w:val="00800995"/>
    <w:rsid w:val="008116D4"/>
    <w:rsid w:val="00813134"/>
    <w:rsid w:val="00816F79"/>
    <w:rsid w:val="008172F8"/>
    <w:rsid w:val="008237BC"/>
    <w:rsid w:val="00826465"/>
    <w:rsid w:val="008326B2"/>
    <w:rsid w:val="00835125"/>
    <w:rsid w:val="00842EAF"/>
    <w:rsid w:val="00843A88"/>
    <w:rsid w:val="00845A44"/>
    <w:rsid w:val="00845B30"/>
    <w:rsid w:val="00846831"/>
    <w:rsid w:val="00856D2C"/>
    <w:rsid w:val="00857D75"/>
    <w:rsid w:val="00865532"/>
    <w:rsid w:val="00867686"/>
    <w:rsid w:val="00870D30"/>
    <w:rsid w:val="008737D3"/>
    <w:rsid w:val="008747E0"/>
    <w:rsid w:val="00876841"/>
    <w:rsid w:val="00882B3C"/>
    <w:rsid w:val="0088783D"/>
    <w:rsid w:val="00892D50"/>
    <w:rsid w:val="00895CCE"/>
    <w:rsid w:val="008972C3"/>
    <w:rsid w:val="008A28D9"/>
    <w:rsid w:val="008A30BA"/>
    <w:rsid w:val="008A54FA"/>
    <w:rsid w:val="008B1359"/>
    <w:rsid w:val="008C075E"/>
    <w:rsid w:val="008C33B5"/>
    <w:rsid w:val="008C3A72"/>
    <w:rsid w:val="008C6969"/>
    <w:rsid w:val="008E1F69"/>
    <w:rsid w:val="008E76B1"/>
    <w:rsid w:val="008F38BB"/>
    <w:rsid w:val="008F52C1"/>
    <w:rsid w:val="008F57D8"/>
    <w:rsid w:val="00900D3F"/>
    <w:rsid w:val="00902834"/>
    <w:rsid w:val="00904529"/>
    <w:rsid w:val="00914330"/>
    <w:rsid w:val="00914E26"/>
    <w:rsid w:val="0091590F"/>
    <w:rsid w:val="00915B1C"/>
    <w:rsid w:val="00915F7E"/>
    <w:rsid w:val="00923B4D"/>
    <w:rsid w:val="0092540C"/>
    <w:rsid w:val="00925E0F"/>
    <w:rsid w:val="009262B6"/>
    <w:rsid w:val="00930569"/>
    <w:rsid w:val="00931A57"/>
    <w:rsid w:val="0093492E"/>
    <w:rsid w:val="009414E6"/>
    <w:rsid w:val="00943A8F"/>
    <w:rsid w:val="009452AE"/>
    <w:rsid w:val="00953484"/>
    <w:rsid w:val="0095450F"/>
    <w:rsid w:val="00956901"/>
    <w:rsid w:val="0096112D"/>
    <w:rsid w:val="00962EC1"/>
    <w:rsid w:val="00964E08"/>
    <w:rsid w:val="00970704"/>
    <w:rsid w:val="00971591"/>
    <w:rsid w:val="00974564"/>
    <w:rsid w:val="00974E99"/>
    <w:rsid w:val="009764FA"/>
    <w:rsid w:val="00976E11"/>
    <w:rsid w:val="009770B8"/>
    <w:rsid w:val="00980192"/>
    <w:rsid w:val="00982A22"/>
    <w:rsid w:val="00994D97"/>
    <w:rsid w:val="00997006"/>
    <w:rsid w:val="009A07B7"/>
    <w:rsid w:val="009A0C10"/>
    <w:rsid w:val="009A39F1"/>
    <w:rsid w:val="009B1545"/>
    <w:rsid w:val="009B5023"/>
    <w:rsid w:val="009B543F"/>
    <w:rsid w:val="009B785E"/>
    <w:rsid w:val="009C26F8"/>
    <w:rsid w:val="009C609E"/>
    <w:rsid w:val="009D0E36"/>
    <w:rsid w:val="009D25B8"/>
    <w:rsid w:val="009D26AB"/>
    <w:rsid w:val="009D5B4F"/>
    <w:rsid w:val="009D79E8"/>
    <w:rsid w:val="009E16EC"/>
    <w:rsid w:val="009E433C"/>
    <w:rsid w:val="009E49C6"/>
    <w:rsid w:val="009E4A4D"/>
    <w:rsid w:val="009E6578"/>
    <w:rsid w:val="009E70F5"/>
    <w:rsid w:val="009F081F"/>
    <w:rsid w:val="009F1370"/>
    <w:rsid w:val="009F2D0F"/>
    <w:rsid w:val="009F4B11"/>
    <w:rsid w:val="00A06A3D"/>
    <w:rsid w:val="00A07763"/>
    <w:rsid w:val="00A10EBA"/>
    <w:rsid w:val="00A13BAE"/>
    <w:rsid w:val="00A13E56"/>
    <w:rsid w:val="00A143A9"/>
    <w:rsid w:val="00A16607"/>
    <w:rsid w:val="00A201DE"/>
    <w:rsid w:val="00A214B3"/>
    <w:rsid w:val="00A227BF"/>
    <w:rsid w:val="00A23664"/>
    <w:rsid w:val="00A24838"/>
    <w:rsid w:val="00A270A1"/>
    <w:rsid w:val="00A2743E"/>
    <w:rsid w:val="00A30C33"/>
    <w:rsid w:val="00A424B0"/>
    <w:rsid w:val="00A4308C"/>
    <w:rsid w:val="00A44836"/>
    <w:rsid w:val="00A524B5"/>
    <w:rsid w:val="00A53B2D"/>
    <w:rsid w:val="00A549B3"/>
    <w:rsid w:val="00A56184"/>
    <w:rsid w:val="00A6454A"/>
    <w:rsid w:val="00A655C9"/>
    <w:rsid w:val="00A66025"/>
    <w:rsid w:val="00A67954"/>
    <w:rsid w:val="00A72ED7"/>
    <w:rsid w:val="00A743D8"/>
    <w:rsid w:val="00A748A1"/>
    <w:rsid w:val="00A8083F"/>
    <w:rsid w:val="00A90D86"/>
    <w:rsid w:val="00A91DBA"/>
    <w:rsid w:val="00A951DD"/>
    <w:rsid w:val="00A97900"/>
    <w:rsid w:val="00AA1D7A"/>
    <w:rsid w:val="00AA3E01"/>
    <w:rsid w:val="00AB0BFA"/>
    <w:rsid w:val="00AB2627"/>
    <w:rsid w:val="00AB76B7"/>
    <w:rsid w:val="00AC25F4"/>
    <w:rsid w:val="00AC33A2"/>
    <w:rsid w:val="00AC3DA1"/>
    <w:rsid w:val="00AD38F7"/>
    <w:rsid w:val="00AD68C5"/>
    <w:rsid w:val="00AE2E6C"/>
    <w:rsid w:val="00AE65F1"/>
    <w:rsid w:val="00AE6BB4"/>
    <w:rsid w:val="00AE74AD"/>
    <w:rsid w:val="00AF159C"/>
    <w:rsid w:val="00AF30C9"/>
    <w:rsid w:val="00AF57D6"/>
    <w:rsid w:val="00AF65FD"/>
    <w:rsid w:val="00B01873"/>
    <w:rsid w:val="00B074AB"/>
    <w:rsid w:val="00B07717"/>
    <w:rsid w:val="00B07800"/>
    <w:rsid w:val="00B17253"/>
    <w:rsid w:val="00B22AE9"/>
    <w:rsid w:val="00B24CC1"/>
    <w:rsid w:val="00B2583D"/>
    <w:rsid w:val="00B25BCD"/>
    <w:rsid w:val="00B31A41"/>
    <w:rsid w:val="00B40199"/>
    <w:rsid w:val="00B502FF"/>
    <w:rsid w:val="00B50D67"/>
    <w:rsid w:val="00B528D3"/>
    <w:rsid w:val="00B56CEC"/>
    <w:rsid w:val="00B643DF"/>
    <w:rsid w:val="00B65300"/>
    <w:rsid w:val="00B660CD"/>
    <w:rsid w:val="00B67422"/>
    <w:rsid w:val="00B70BD4"/>
    <w:rsid w:val="00B712CA"/>
    <w:rsid w:val="00B73463"/>
    <w:rsid w:val="00B734FE"/>
    <w:rsid w:val="00B90123"/>
    <w:rsid w:val="00B9016D"/>
    <w:rsid w:val="00BA0F98"/>
    <w:rsid w:val="00BA1517"/>
    <w:rsid w:val="00BA4E39"/>
    <w:rsid w:val="00BA4FB9"/>
    <w:rsid w:val="00BA5754"/>
    <w:rsid w:val="00BA67FD"/>
    <w:rsid w:val="00BA7C48"/>
    <w:rsid w:val="00BB7AB8"/>
    <w:rsid w:val="00BC251F"/>
    <w:rsid w:val="00BC27F6"/>
    <w:rsid w:val="00BC2833"/>
    <w:rsid w:val="00BC39F4"/>
    <w:rsid w:val="00BC4257"/>
    <w:rsid w:val="00BC4CC8"/>
    <w:rsid w:val="00BD1587"/>
    <w:rsid w:val="00BD2570"/>
    <w:rsid w:val="00BD3CFE"/>
    <w:rsid w:val="00BD6A20"/>
    <w:rsid w:val="00BD7EE1"/>
    <w:rsid w:val="00BE2103"/>
    <w:rsid w:val="00BE5568"/>
    <w:rsid w:val="00BE5764"/>
    <w:rsid w:val="00BE57F6"/>
    <w:rsid w:val="00BF1358"/>
    <w:rsid w:val="00BF1E7F"/>
    <w:rsid w:val="00C0106D"/>
    <w:rsid w:val="00C11200"/>
    <w:rsid w:val="00C133BE"/>
    <w:rsid w:val="00C1757A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57A65"/>
    <w:rsid w:val="00C61CA2"/>
    <w:rsid w:val="00C63F5F"/>
    <w:rsid w:val="00C65492"/>
    <w:rsid w:val="00C716E5"/>
    <w:rsid w:val="00C769E7"/>
    <w:rsid w:val="00C773D9"/>
    <w:rsid w:val="00C80307"/>
    <w:rsid w:val="00C80ACE"/>
    <w:rsid w:val="00C81162"/>
    <w:rsid w:val="00C82918"/>
    <w:rsid w:val="00C83258"/>
    <w:rsid w:val="00C83666"/>
    <w:rsid w:val="00C870B5"/>
    <w:rsid w:val="00C907DF"/>
    <w:rsid w:val="00C91630"/>
    <w:rsid w:val="00C92940"/>
    <w:rsid w:val="00C9558A"/>
    <w:rsid w:val="00C966EB"/>
    <w:rsid w:val="00CA04B1"/>
    <w:rsid w:val="00CA2267"/>
    <w:rsid w:val="00CA2DFC"/>
    <w:rsid w:val="00CA4EC9"/>
    <w:rsid w:val="00CB03D4"/>
    <w:rsid w:val="00CB0501"/>
    <w:rsid w:val="00CB0617"/>
    <w:rsid w:val="00CB08B6"/>
    <w:rsid w:val="00CB137B"/>
    <w:rsid w:val="00CB5A36"/>
    <w:rsid w:val="00CB610E"/>
    <w:rsid w:val="00CB7460"/>
    <w:rsid w:val="00CB7BE6"/>
    <w:rsid w:val="00CB7D77"/>
    <w:rsid w:val="00CC30FB"/>
    <w:rsid w:val="00CC35EF"/>
    <w:rsid w:val="00CC43E7"/>
    <w:rsid w:val="00CC5048"/>
    <w:rsid w:val="00CC6246"/>
    <w:rsid w:val="00CE54BB"/>
    <w:rsid w:val="00CE5E46"/>
    <w:rsid w:val="00CF1414"/>
    <w:rsid w:val="00CF2714"/>
    <w:rsid w:val="00CF49CC"/>
    <w:rsid w:val="00CF4B94"/>
    <w:rsid w:val="00D0451D"/>
    <w:rsid w:val="00D04F0B"/>
    <w:rsid w:val="00D1463A"/>
    <w:rsid w:val="00D1530F"/>
    <w:rsid w:val="00D20DAD"/>
    <w:rsid w:val="00D21C8C"/>
    <w:rsid w:val="00D2329D"/>
    <w:rsid w:val="00D24632"/>
    <w:rsid w:val="00D2466F"/>
    <w:rsid w:val="00D252C9"/>
    <w:rsid w:val="00D302DD"/>
    <w:rsid w:val="00D32DDF"/>
    <w:rsid w:val="00D3700C"/>
    <w:rsid w:val="00D37B49"/>
    <w:rsid w:val="00D412A9"/>
    <w:rsid w:val="00D42FB9"/>
    <w:rsid w:val="00D43242"/>
    <w:rsid w:val="00D471FD"/>
    <w:rsid w:val="00D54461"/>
    <w:rsid w:val="00D55C73"/>
    <w:rsid w:val="00D576F8"/>
    <w:rsid w:val="00D638E0"/>
    <w:rsid w:val="00D653B1"/>
    <w:rsid w:val="00D656B2"/>
    <w:rsid w:val="00D6577C"/>
    <w:rsid w:val="00D6635B"/>
    <w:rsid w:val="00D70B4C"/>
    <w:rsid w:val="00D74AE1"/>
    <w:rsid w:val="00D75D42"/>
    <w:rsid w:val="00D77909"/>
    <w:rsid w:val="00D80B20"/>
    <w:rsid w:val="00D865A8"/>
    <w:rsid w:val="00D9012A"/>
    <w:rsid w:val="00D90E8D"/>
    <w:rsid w:val="00D91D6C"/>
    <w:rsid w:val="00D92C2D"/>
    <w:rsid w:val="00D92CD6"/>
    <w:rsid w:val="00D9361E"/>
    <w:rsid w:val="00D94393"/>
    <w:rsid w:val="00D94F38"/>
    <w:rsid w:val="00DA17CD"/>
    <w:rsid w:val="00DB0A9F"/>
    <w:rsid w:val="00DB25B3"/>
    <w:rsid w:val="00DB2CA8"/>
    <w:rsid w:val="00DC1437"/>
    <w:rsid w:val="00DC57A2"/>
    <w:rsid w:val="00DC6AE6"/>
    <w:rsid w:val="00DD60F2"/>
    <w:rsid w:val="00DD6C30"/>
    <w:rsid w:val="00DD727D"/>
    <w:rsid w:val="00DE0893"/>
    <w:rsid w:val="00DE1257"/>
    <w:rsid w:val="00DE2814"/>
    <w:rsid w:val="00DE6796"/>
    <w:rsid w:val="00DF41B2"/>
    <w:rsid w:val="00DF6523"/>
    <w:rsid w:val="00DF6865"/>
    <w:rsid w:val="00E01166"/>
    <w:rsid w:val="00E01272"/>
    <w:rsid w:val="00E014DB"/>
    <w:rsid w:val="00E0231C"/>
    <w:rsid w:val="00E02B34"/>
    <w:rsid w:val="00E03067"/>
    <w:rsid w:val="00E0360F"/>
    <w:rsid w:val="00E03642"/>
    <w:rsid w:val="00E03846"/>
    <w:rsid w:val="00E1138E"/>
    <w:rsid w:val="00E16EB4"/>
    <w:rsid w:val="00E20A7D"/>
    <w:rsid w:val="00E20AF6"/>
    <w:rsid w:val="00E21A27"/>
    <w:rsid w:val="00E27A2F"/>
    <w:rsid w:val="00E348AD"/>
    <w:rsid w:val="00E3798E"/>
    <w:rsid w:val="00E4153D"/>
    <w:rsid w:val="00E42A94"/>
    <w:rsid w:val="00E44A85"/>
    <w:rsid w:val="00E458BF"/>
    <w:rsid w:val="00E474DE"/>
    <w:rsid w:val="00E502A3"/>
    <w:rsid w:val="00E5394B"/>
    <w:rsid w:val="00E54BFB"/>
    <w:rsid w:val="00E54CD7"/>
    <w:rsid w:val="00E56B35"/>
    <w:rsid w:val="00E60514"/>
    <w:rsid w:val="00E665BC"/>
    <w:rsid w:val="00E706E7"/>
    <w:rsid w:val="00E7266C"/>
    <w:rsid w:val="00E762A7"/>
    <w:rsid w:val="00E7786B"/>
    <w:rsid w:val="00E818AD"/>
    <w:rsid w:val="00E84229"/>
    <w:rsid w:val="00E84965"/>
    <w:rsid w:val="00E85665"/>
    <w:rsid w:val="00E90E4E"/>
    <w:rsid w:val="00E913BE"/>
    <w:rsid w:val="00E9391E"/>
    <w:rsid w:val="00EA1052"/>
    <w:rsid w:val="00EA218F"/>
    <w:rsid w:val="00EA29C9"/>
    <w:rsid w:val="00EA2EEC"/>
    <w:rsid w:val="00EA4F29"/>
    <w:rsid w:val="00EA5B27"/>
    <w:rsid w:val="00EA5F83"/>
    <w:rsid w:val="00EA6F9D"/>
    <w:rsid w:val="00EB15E3"/>
    <w:rsid w:val="00EB1F92"/>
    <w:rsid w:val="00EB6F3C"/>
    <w:rsid w:val="00EC1977"/>
    <w:rsid w:val="00EC1E2C"/>
    <w:rsid w:val="00EC2B9A"/>
    <w:rsid w:val="00EC3723"/>
    <w:rsid w:val="00EC568A"/>
    <w:rsid w:val="00EC6FCC"/>
    <w:rsid w:val="00EC7C87"/>
    <w:rsid w:val="00ED030E"/>
    <w:rsid w:val="00ED2A8D"/>
    <w:rsid w:val="00ED4450"/>
    <w:rsid w:val="00ED7FB2"/>
    <w:rsid w:val="00EE114D"/>
    <w:rsid w:val="00EE47E9"/>
    <w:rsid w:val="00EE54CB"/>
    <w:rsid w:val="00EE6424"/>
    <w:rsid w:val="00EF0577"/>
    <w:rsid w:val="00EF1C54"/>
    <w:rsid w:val="00EF404B"/>
    <w:rsid w:val="00EF4FE0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4537C"/>
    <w:rsid w:val="00F527AC"/>
    <w:rsid w:val="00F5503F"/>
    <w:rsid w:val="00F56AC6"/>
    <w:rsid w:val="00F61D83"/>
    <w:rsid w:val="00F65DD1"/>
    <w:rsid w:val="00F707B3"/>
    <w:rsid w:val="00F71135"/>
    <w:rsid w:val="00F74023"/>
    <w:rsid w:val="00F74309"/>
    <w:rsid w:val="00F82C35"/>
    <w:rsid w:val="00F83E01"/>
    <w:rsid w:val="00F8616A"/>
    <w:rsid w:val="00F90461"/>
    <w:rsid w:val="00FA34DA"/>
    <w:rsid w:val="00FA370D"/>
    <w:rsid w:val="00FA5291"/>
    <w:rsid w:val="00FA6126"/>
    <w:rsid w:val="00FA66F1"/>
    <w:rsid w:val="00FC06AF"/>
    <w:rsid w:val="00FC378B"/>
    <w:rsid w:val="00FC3977"/>
    <w:rsid w:val="00FC586B"/>
    <w:rsid w:val="00FD2566"/>
    <w:rsid w:val="00FD2F16"/>
    <w:rsid w:val="00FD5976"/>
    <w:rsid w:val="00FD5F30"/>
    <w:rsid w:val="00FD6065"/>
    <w:rsid w:val="00FE13A1"/>
    <w:rsid w:val="00FE1D34"/>
    <w:rsid w:val="00FE244F"/>
    <w:rsid w:val="00FE2A6F"/>
    <w:rsid w:val="00FE2B34"/>
    <w:rsid w:val="00FE51E2"/>
    <w:rsid w:val="00FF12BB"/>
    <w:rsid w:val="00FF3D88"/>
    <w:rsid w:val="00FF6538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641A1D"/>
  <w15:docId w15:val="{0C3629E8-01A2-4AA6-B9E8-861D47EB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2C7A34"/>
    <w:pPr>
      <w:keepNext/>
      <w:numPr>
        <w:ilvl w:val="1"/>
        <w:numId w:val="15"/>
      </w:numPr>
      <w:tabs>
        <w:tab w:val="clear" w:pos="0"/>
        <w:tab w:val="num" w:pos="576"/>
        <w:tab w:val="left" w:pos="851"/>
      </w:tabs>
      <w:spacing w:before="240" w:after="240" w:line="240" w:lineRule="auto"/>
      <w:ind w:left="576" w:hanging="576"/>
      <w:jc w:val="both"/>
      <w:outlineLvl w:val="1"/>
    </w:pPr>
    <w:rPr>
      <w:rFonts w:asciiTheme="majorHAnsi" w:eastAsia="Times New Roman" w:hAnsiTheme="majorHAnsi" w:cstheme="majorBidi"/>
      <w:b/>
      <w:bCs/>
      <w:color w:val="407EC9"/>
      <w:sz w:val="24"/>
      <w:szCs w:val="24"/>
      <w:lang w:val="en-IE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C7A34"/>
    <w:rPr>
      <w:rFonts w:asciiTheme="majorHAnsi" w:eastAsia="Times New Roman" w:hAnsiTheme="majorHAnsi" w:cstheme="majorBidi"/>
      <w:b/>
      <w:bCs/>
      <w:color w:val="407EC9"/>
      <w:sz w:val="24"/>
      <w:szCs w:val="24"/>
      <w:lang w:val="en-IE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qFormat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  <w:style w:type="paragraph" w:customStyle="1" w:styleId="Noting">
    <w:name w:val="Noting"/>
    <w:basedOn w:val="BodyText"/>
    <w:qFormat/>
    <w:rsid w:val="004E24C2"/>
    <w:pPr>
      <w:spacing w:before="120" w:after="240" w:line="240" w:lineRule="auto"/>
      <w:ind w:left="567"/>
      <w:jc w:val="both"/>
    </w:pPr>
    <w:rPr>
      <w:rFonts w:ascii="Calibri" w:eastAsia="Times New Roman" w:hAnsi="Calibri" w:cs="Arial"/>
      <w:sz w:val="24"/>
      <w:szCs w:val="24"/>
    </w:rPr>
  </w:style>
  <w:style w:type="paragraph" w:styleId="Revision">
    <w:name w:val="Revision"/>
    <w:hidden/>
    <w:uiPriority w:val="99"/>
    <w:semiHidden/>
    <w:rsid w:val="000D47AF"/>
    <w:pPr>
      <w:spacing w:after="0" w:line="240" w:lineRule="auto"/>
    </w:pPr>
    <w:rPr>
      <w:sz w:val="18"/>
      <w:lang w:val="en-GB"/>
    </w:rPr>
  </w:style>
  <w:style w:type="paragraph" w:customStyle="1" w:styleId="enumlev1">
    <w:name w:val="enumlev1"/>
    <w:basedOn w:val="Normal"/>
    <w:rsid w:val="000D154A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 w:line="240" w:lineRule="auto"/>
      <w:ind w:left="1134" w:hanging="1134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27E0B-C240-4C92-9392-AC36E5F92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00927-61BB-4723-B9DC-A686F0DAF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C4B4A-F327-44E7-9D2E-9627745E3F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589CC6-6945-459D-9FB0-A6179149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0</TotalTime>
  <Pages>10</Pages>
  <Words>1967</Words>
  <Characters>11216</Characters>
  <Application>Microsoft Office Word</Application>
  <DocSecurity>0</DocSecurity>
  <Lines>93</Lines>
  <Paragraphs>26</Paragraphs>
  <ScaleCrop>false</ScaleCrop>
  <HeadingPairs>
    <vt:vector size="8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IALA Guideline 1115</vt:lpstr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13157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Tom Southall</cp:lastModifiedBy>
  <cp:revision>14</cp:revision>
  <dcterms:created xsi:type="dcterms:W3CDTF">2020-09-02T09:05:00Z</dcterms:created>
  <dcterms:modified xsi:type="dcterms:W3CDTF">2020-09-23T14:37:00Z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17710300</vt:r8>
  </property>
</Properties>
</file>